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22CDE5" w14:textId="56A6C506" w:rsidR="001E25A6" w:rsidRPr="00F5020A" w:rsidRDefault="005D566F" w:rsidP="00E76A3A">
      <w:pPr>
        <w:spacing w:after="0" w:line="240" w:lineRule="auto"/>
        <w:ind w:firstLine="720"/>
        <w:jc w:val="center"/>
        <w:rPr>
          <w:rFonts w:ascii="Times New Roman" w:eastAsia="Times New Roman" w:hAnsi="Times New Roman" w:cs="Times New Roman"/>
          <w:b/>
          <w:caps/>
          <w:color w:val="000000"/>
          <w:sz w:val="23"/>
          <w:szCs w:val="23"/>
        </w:rPr>
      </w:pPr>
      <w:r w:rsidRPr="00F5020A">
        <w:rPr>
          <w:rFonts w:ascii="Times New Roman" w:eastAsia="Times New Roman" w:hAnsi="Times New Roman" w:cs="Times New Roman"/>
          <w:b/>
          <w:caps/>
          <w:color w:val="000000"/>
          <w:sz w:val="23"/>
          <w:szCs w:val="23"/>
        </w:rPr>
        <w:t>pirkimo – pardavimo sutartis</w:t>
      </w:r>
    </w:p>
    <w:p w14:paraId="01FD607E" w14:textId="77777777" w:rsidR="009F0A91" w:rsidRDefault="009F0A91" w:rsidP="00E76A3A">
      <w:pPr>
        <w:spacing w:after="0" w:line="240" w:lineRule="auto"/>
        <w:ind w:firstLine="720"/>
        <w:jc w:val="center"/>
        <w:rPr>
          <w:rFonts w:ascii="Times New Roman" w:eastAsia="Times New Roman" w:hAnsi="Times New Roman" w:cs="Times New Roman"/>
          <w:sz w:val="23"/>
          <w:szCs w:val="23"/>
        </w:rPr>
      </w:pPr>
    </w:p>
    <w:p w14:paraId="3DBC667C" w14:textId="49461617" w:rsidR="00E76A3A" w:rsidRPr="00F5020A" w:rsidRDefault="00E76A3A" w:rsidP="00E76A3A">
      <w:pPr>
        <w:spacing w:after="0" w:line="240" w:lineRule="auto"/>
        <w:ind w:firstLine="720"/>
        <w:jc w:val="center"/>
        <w:rPr>
          <w:rFonts w:ascii="Times New Roman" w:eastAsia="Times New Roman" w:hAnsi="Times New Roman" w:cs="Times New Roman"/>
          <w:sz w:val="23"/>
          <w:szCs w:val="23"/>
        </w:rPr>
      </w:pPr>
      <w:r w:rsidRPr="00F5020A">
        <w:rPr>
          <w:rFonts w:ascii="Times New Roman" w:eastAsia="Times New Roman" w:hAnsi="Times New Roman" w:cs="Times New Roman"/>
          <w:sz w:val="23"/>
          <w:szCs w:val="23"/>
        </w:rPr>
        <w:t>202</w:t>
      </w:r>
      <w:r w:rsidR="008F72CE" w:rsidRPr="00F5020A">
        <w:rPr>
          <w:rFonts w:ascii="Times New Roman" w:eastAsia="Times New Roman" w:hAnsi="Times New Roman" w:cs="Times New Roman"/>
          <w:sz w:val="23"/>
          <w:szCs w:val="23"/>
        </w:rPr>
        <w:t>1</w:t>
      </w:r>
      <w:r w:rsidRPr="00F5020A">
        <w:rPr>
          <w:rFonts w:ascii="Times New Roman" w:eastAsia="Times New Roman" w:hAnsi="Times New Roman" w:cs="Times New Roman"/>
          <w:sz w:val="23"/>
          <w:szCs w:val="23"/>
        </w:rPr>
        <w:t xml:space="preserve"> m.</w:t>
      </w:r>
      <w:r w:rsidR="009F0A91">
        <w:rPr>
          <w:rFonts w:ascii="Times New Roman" w:eastAsia="Times New Roman" w:hAnsi="Times New Roman" w:cs="Times New Roman"/>
          <w:sz w:val="23"/>
          <w:szCs w:val="23"/>
        </w:rPr>
        <w:t xml:space="preserve"> rugpjūčio</w:t>
      </w:r>
      <w:r w:rsidRPr="00F5020A">
        <w:rPr>
          <w:rFonts w:ascii="Times New Roman" w:eastAsia="Times New Roman" w:hAnsi="Times New Roman" w:cs="Times New Roman"/>
          <w:sz w:val="23"/>
          <w:szCs w:val="23"/>
        </w:rPr>
        <w:t xml:space="preserve">    d.</w:t>
      </w:r>
      <w:r w:rsidR="009F0A91">
        <w:rPr>
          <w:rFonts w:ascii="Times New Roman" w:eastAsia="Times New Roman" w:hAnsi="Times New Roman" w:cs="Times New Roman"/>
          <w:sz w:val="23"/>
          <w:szCs w:val="23"/>
        </w:rPr>
        <w:t xml:space="preserve"> Nr. 1SUT-</w:t>
      </w:r>
    </w:p>
    <w:p w14:paraId="7FB4862C" w14:textId="77777777" w:rsidR="005D566F" w:rsidRPr="00F5020A" w:rsidRDefault="005D566F" w:rsidP="00E76A3A">
      <w:pPr>
        <w:spacing w:after="0" w:line="240" w:lineRule="auto"/>
        <w:ind w:firstLine="720"/>
        <w:jc w:val="center"/>
        <w:rPr>
          <w:rFonts w:ascii="Times New Roman" w:eastAsia="Times New Roman" w:hAnsi="Times New Roman" w:cs="Times New Roman"/>
          <w:sz w:val="23"/>
          <w:szCs w:val="23"/>
        </w:rPr>
      </w:pPr>
      <w:r w:rsidRPr="00F5020A">
        <w:rPr>
          <w:rFonts w:ascii="Times New Roman" w:eastAsia="Times New Roman" w:hAnsi="Times New Roman" w:cs="Times New Roman"/>
          <w:sz w:val="23"/>
          <w:szCs w:val="23"/>
        </w:rPr>
        <w:t>Vilnius</w:t>
      </w:r>
    </w:p>
    <w:p w14:paraId="11A3088C" w14:textId="77777777" w:rsidR="00CF5250" w:rsidRPr="00F5020A" w:rsidRDefault="00CF5250" w:rsidP="005D566F">
      <w:pPr>
        <w:tabs>
          <w:tab w:val="right" w:leader="underscore" w:pos="8505"/>
        </w:tabs>
        <w:spacing w:after="0" w:line="240" w:lineRule="auto"/>
        <w:jc w:val="center"/>
        <w:rPr>
          <w:rFonts w:ascii="Times New Roman" w:eastAsia="Times New Roman" w:hAnsi="Times New Roman" w:cs="Times New Roman"/>
          <w:b/>
          <w:caps/>
          <w:color w:val="000000"/>
          <w:sz w:val="23"/>
          <w:szCs w:val="23"/>
        </w:rPr>
      </w:pPr>
    </w:p>
    <w:p w14:paraId="61367CB2" w14:textId="08FE3097" w:rsidR="00E76A3A" w:rsidRPr="00F5020A" w:rsidRDefault="005D566F" w:rsidP="00E76A3A">
      <w:pPr>
        <w:spacing w:after="0" w:line="240" w:lineRule="auto"/>
        <w:ind w:firstLine="567"/>
        <w:jc w:val="both"/>
        <w:rPr>
          <w:rFonts w:ascii="Times New Roman" w:eastAsia="Times New Roman" w:hAnsi="Times New Roman" w:cs="Times New Roman"/>
          <w:sz w:val="23"/>
          <w:szCs w:val="23"/>
        </w:rPr>
      </w:pPr>
      <w:r w:rsidRPr="00F5020A">
        <w:rPr>
          <w:rFonts w:ascii="Times New Roman" w:eastAsia="Times New Roman" w:hAnsi="Times New Roman" w:cs="Times New Roman"/>
          <w:sz w:val="23"/>
          <w:szCs w:val="23"/>
        </w:rPr>
        <w:t>Valstybinė ligonių kasa prie Sveikatos apsaugos ministerijos</w:t>
      </w:r>
      <w:r w:rsidR="00E76A3A" w:rsidRPr="00F5020A">
        <w:rPr>
          <w:rFonts w:ascii="Times New Roman" w:eastAsia="Times New Roman" w:hAnsi="Times New Roman" w:cs="Times New Roman"/>
          <w:sz w:val="23"/>
          <w:szCs w:val="23"/>
        </w:rPr>
        <w:t xml:space="preserve"> (toliau – Pirkėjas</w:t>
      </w:r>
      <w:r w:rsidR="009F0A91">
        <w:rPr>
          <w:rFonts w:ascii="Times New Roman" w:eastAsia="Times New Roman" w:hAnsi="Times New Roman" w:cs="Times New Roman"/>
          <w:sz w:val="23"/>
          <w:szCs w:val="23"/>
        </w:rPr>
        <w:t xml:space="preserve"> arba </w:t>
      </w:r>
      <w:r w:rsidR="00E76A3A" w:rsidRPr="00F5020A">
        <w:rPr>
          <w:rFonts w:ascii="Times New Roman" w:eastAsia="Times New Roman" w:hAnsi="Times New Roman" w:cs="Times New Roman"/>
          <w:sz w:val="23"/>
          <w:szCs w:val="23"/>
        </w:rPr>
        <w:t>VLK)</w:t>
      </w:r>
      <w:r w:rsidRPr="00F5020A">
        <w:rPr>
          <w:rFonts w:ascii="Times New Roman" w:eastAsia="Times New Roman" w:hAnsi="Times New Roman" w:cs="Times New Roman"/>
          <w:sz w:val="23"/>
          <w:szCs w:val="23"/>
        </w:rPr>
        <w:t xml:space="preserve">, juridinio asmens kodas 191351679, registruota Europos a. 1, Vilnius, atstovaujama </w:t>
      </w:r>
      <w:r w:rsidR="009F0A91">
        <w:rPr>
          <w:rFonts w:ascii="Times New Roman" w:eastAsia="Times New Roman" w:hAnsi="Times New Roman" w:cs="Times New Roman"/>
          <w:sz w:val="23"/>
          <w:szCs w:val="23"/>
        </w:rPr>
        <w:t>direktoriaus Gintaro Kacevičiaus</w:t>
      </w:r>
      <w:r w:rsidRPr="00F5020A">
        <w:rPr>
          <w:rFonts w:ascii="Times New Roman" w:eastAsia="Times New Roman" w:hAnsi="Times New Roman" w:cs="Times New Roman"/>
          <w:sz w:val="23"/>
          <w:szCs w:val="23"/>
        </w:rPr>
        <w:t xml:space="preserve">, veikiančio </w:t>
      </w:r>
      <w:r w:rsidR="009F0A91">
        <w:rPr>
          <w:rFonts w:ascii="Times New Roman" w:eastAsia="Times New Roman" w:hAnsi="Times New Roman" w:cs="Times New Roman"/>
          <w:sz w:val="23"/>
          <w:szCs w:val="23"/>
        </w:rPr>
        <w:t xml:space="preserve">VLK nuostatų </w:t>
      </w:r>
      <w:r w:rsidR="00193CB2" w:rsidRPr="00F5020A">
        <w:rPr>
          <w:rFonts w:ascii="Times New Roman" w:eastAsia="Times New Roman" w:hAnsi="Times New Roman" w:cs="Times New Roman"/>
          <w:sz w:val="23"/>
          <w:szCs w:val="23"/>
        </w:rPr>
        <w:t>pagrindu</w:t>
      </w:r>
      <w:r w:rsidRPr="00F5020A">
        <w:rPr>
          <w:rFonts w:ascii="Times New Roman" w:eastAsia="Times New Roman" w:hAnsi="Times New Roman" w:cs="Times New Roman"/>
          <w:sz w:val="23"/>
          <w:szCs w:val="23"/>
        </w:rPr>
        <w:t>, ir</w:t>
      </w:r>
      <w:r w:rsidR="00E76A3A" w:rsidRPr="00F5020A">
        <w:rPr>
          <w:rFonts w:ascii="Times New Roman" w:eastAsia="Times New Roman" w:hAnsi="Times New Roman" w:cs="Times New Roman"/>
          <w:sz w:val="23"/>
          <w:szCs w:val="23"/>
        </w:rPr>
        <w:t xml:space="preserve"> </w:t>
      </w:r>
    </w:p>
    <w:p w14:paraId="025A9CEC" w14:textId="320E48C5" w:rsidR="00E76A3A" w:rsidRPr="00F5020A" w:rsidRDefault="000401DF" w:rsidP="00E76A3A">
      <w:pPr>
        <w:spacing w:after="0" w:line="240" w:lineRule="auto"/>
        <w:ind w:firstLine="567"/>
        <w:jc w:val="both"/>
        <w:rPr>
          <w:rFonts w:ascii="Times New Roman" w:eastAsia="Times New Roman" w:hAnsi="Times New Roman" w:cs="Times New Roman"/>
          <w:i/>
          <w:sz w:val="23"/>
          <w:szCs w:val="23"/>
        </w:rPr>
      </w:pPr>
      <w:r w:rsidRPr="000401DF">
        <w:rPr>
          <w:rFonts w:ascii="Times New Roman" w:eastAsia="Times New Roman" w:hAnsi="Times New Roman" w:cs="Times New Roman"/>
          <w:sz w:val="23"/>
          <w:szCs w:val="23"/>
        </w:rPr>
        <w:t>UAB „Tamro“ (toliau – Pardavėjas</w:t>
      </w:r>
      <w:r>
        <w:rPr>
          <w:rFonts w:ascii="Times New Roman" w:eastAsia="Times New Roman" w:hAnsi="Times New Roman" w:cs="Times New Roman"/>
          <w:sz w:val="23"/>
          <w:szCs w:val="23"/>
        </w:rPr>
        <w:t>)</w:t>
      </w:r>
      <w:r w:rsidRPr="000401DF">
        <w:rPr>
          <w:rFonts w:ascii="Times New Roman" w:eastAsia="Times New Roman" w:hAnsi="Times New Roman" w:cs="Times New Roman"/>
          <w:sz w:val="23"/>
          <w:szCs w:val="23"/>
        </w:rPr>
        <w:t xml:space="preserve">, juridinio asmens kodas 11448632, kurio registruota buveinė yra 9-ojo Forto g. 70, Kaunas, atstovaujama generalinės direktorės Rasos </w:t>
      </w:r>
      <w:proofErr w:type="spellStart"/>
      <w:r w:rsidRPr="000401DF">
        <w:rPr>
          <w:rFonts w:ascii="Times New Roman" w:eastAsia="Times New Roman" w:hAnsi="Times New Roman" w:cs="Times New Roman"/>
          <w:sz w:val="23"/>
          <w:szCs w:val="23"/>
        </w:rPr>
        <w:t>Montvilės</w:t>
      </w:r>
      <w:proofErr w:type="spellEnd"/>
      <w:r w:rsidRPr="000401DF">
        <w:rPr>
          <w:rFonts w:ascii="Times New Roman" w:eastAsia="Times New Roman" w:hAnsi="Times New Roman" w:cs="Times New Roman"/>
          <w:sz w:val="23"/>
          <w:szCs w:val="23"/>
        </w:rPr>
        <w:t>, veikiančios bendrovės įstatų pagrindu</w:t>
      </w:r>
      <w:r w:rsidR="00952A13" w:rsidRPr="00F5020A">
        <w:rPr>
          <w:rFonts w:ascii="Times New Roman" w:eastAsia="Times New Roman" w:hAnsi="Times New Roman" w:cs="Times New Roman"/>
          <w:sz w:val="23"/>
          <w:szCs w:val="23"/>
        </w:rPr>
        <w:t>,</w:t>
      </w:r>
      <w:r w:rsidR="00E76A3A" w:rsidRPr="00F5020A">
        <w:rPr>
          <w:rFonts w:ascii="Times New Roman" w:eastAsia="Times New Roman" w:hAnsi="Times New Roman" w:cs="Times New Roman"/>
          <w:i/>
          <w:sz w:val="23"/>
          <w:szCs w:val="23"/>
        </w:rPr>
        <w:t xml:space="preserve"> </w:t>
      </w:r>
    </w:p>
    <w:p w14:paraId="6942BE8E" w14:textId="77777777" w:rsidR="00E76A3A" w:rsidRPr="00F5020A" w:rsidRDefault="0032374A" w:rsidP="00E76A3A">
      <w:pPr>
        <w:spacing w:after="0" w:line="240" w:lineRule="auto"/>
        <w:ind w:firstLine="567"/>
        <w:jc w:val="both"/>
        <w:rPr>
          <w:rFonts w:ascii="Times New Roman" w:eastAsia="Times New Roman" w:hAnsi="Times New Roman" w:cs="Times New Roman"/>
          <w:sz w:val="23"/>
          <w:szCs w:val="23"/>
        </w:rPr>
      </w:pPr>
      <w:r w:rsidRPr="00F5020A">
        <w:rPr>
          <w:rFonts w:ascii="Times New Roman" w:eastAsia="Times New Roman" w:hAnsi="Times New Roman" w:cs="Times New Roman"/>
          <w:sz w:val="23"/>
          <w:szCs w:val="23"/>
        </w:rPr>
        <w:t>toliau</w:t>
      </w:r>
      <w:r w:rsidR="005D566F" w:rsidRPr="00F5020A">
        <w:rPr>
          <w:rFonts w:ascii="Times New Roman" w:eastAsia="Times New Roman" w:hAnsi="Times New Roman" w:cs="Times New Roman"/>
          <w:sz w:val="23"/>
          <w:szCs w:val="23"/>
        </w:rPr>
        <w:t xml:space="preserve"> kartu vadinami Šal</w:t>
      </w:r>
      <w:r w:rsidR="00EC052B" w:rsidRPr="00F5020A">
        <w:rPr>
          <w:rFonts w:ascii="Times New Roman" w:eastAsia="Times New Roman" w:hAnsi="Times New Roman" w:cs="Times New Roman"/>
          <w:sz w:val="23"/>
          <w:szCs w:val="23"/>
        </w:rPr>
        <w:t>imis</w:t>
      </w:r>
      <w:r w:rsidR="005D566F" w:rsidRPr="00F5020A">
        <w:rPr>
          <w:rFonts w:ascii="Times New Roman" w:eastAsia="Times New Roman" w:hAnsi="Times New Roman" w:cs="Times New Roman"/>
          <w:sz w:val="23"/>
          <w:szCs w:val="23"/>
        </w:rPr>
        <w:t>, o kiekvienas atskirai – Šali</w:t>
      </w:r>
      <w:r w:rsidR="00EC052B" w:rsidRPr="00F5020A">
        <w:rPr>
          <w:rFonts w:ascii="Times New Roman" w:eastAsia="Times New Roman" w:hAnsi="Times New Roman" w:cs="Times New Roman"/>
          <w:sz w:val="23"/>
          <w:szCs w:val="23"/>
        </w:rPr>
        <w:t>mi</w:t>
      </w:r>
      <w:r w:rsidR="005D566F" w:rsidRPr="00F5020A">
        <w:rPr>
          <w:rFonts w:ascii="Times New Roman" w:eastAsia="Times New Roman" w:hAnsi="Times New Roman" w:cs="Times New Roman"/>
          <w:sz w:val="23"/>
          <w:szCs w:val="23"/>
        </w:rPr>
        <w:t xml:space="preserve">, vadovaujantis </w:t>
      </w:r>
    </w:p>
    <w:p w14:paraId="40954FF7" w14:textId="36196A47" w:rsidR="00E76A3A" w:rsidRPr="00F5020A" w:rsidRDefault="00203C1B" w:rsidP="00E76A3A">
      <w:pPr>
        <w:spacing w:after="0" w:line="240" w:lineRule="auto"/>
        <w:ind w:firstLine="567"/>
        <w:jc w:val="both"/>
        <w:rPr>
          <w:rFonts w:ascii="Times New Roman" w:eastAsia="Times New Roman" w:hAnsi="Times New Roman" w:cs="Times New Roman"/>
          <w:sz w:val="23"/>
          <w:szCs w:val="23"/>
        </w:rPr>
      </w:pPr>
      <w:bookmarkStart w:id="0" w:name="_Hlk37097187"/>
      <w:r w:rsidRPr="00F5020A">
        <w:rPr>
          <w:rFonts w:ascii="Times New Roman" w:eastAsia="Times New Roman" w:hAnsi="Times New Roman" w:cs="Times New Roman"/>
          <w:sz w:val="23"/>
          <w:szCs w:val="23"/>
        </w:rPr>
        <w:t>–</w:t>
      </w:r>
      <w:bookmarkEnd w:id="0"/>
      <w:r w:rsidRPr="00F5020A">
        <w:rPr>
          <w:rFonts w:ascii="Times New Roman" w:eastAsia="Times New Roman" w:hAnsi="Times New Roman" w:cs="Times New Roman"/>
          <w:sz w:val="23"/>
          <w:szCs w:val="23"/>
        </w:rPr>
        <w:t xml:space="preserve"> </w:t>
      </w:r>
      <w:r w:rsidR="00E76A3A" w:rsidRPr="00F5020A">
        <w:rPr>
          <w:rFonts w:ascii="Times New Roman" w:eastAsia="Times New Roman" w:hAnsi="Times New Roman" w:cs="Times New Roman"/>
          <w:sz w:val="23"/>
          <w:szCs w:val="23"/>
        </w:rPr>
        <w:t>Lietuvos Respublikos viešųjų pirkimų įstatymu (toliau – Viešųjų pirkimų įstatymas),</w:t>
      </w:r>
    </w:p>
    <w:p w14:paraId="03E0C947" w14:textId="3C1BF142" w:rsidR="00BF4609" w:rsidRDefault="00203C1B" w:rsidP="00E76A3A">
      <w:pPr>
        <w:spacing w:after="0" w:line="240" w:lineRule="auto"/>
        <w:ind w:firstLine="567"/>
        <w:jc w:val="both"/>
        <w:rPr>
          <w:rFonts w:ascii="Times New Roman" w:eastAsia="Times New Roman" w:hAnsi="Times New Roman" w:cs="Times New Roman"/>
          <w:sz w:val="23"/>
          <w:szCs w:val="23"/>
        </w:rPr>
      </w:pPr>
      <w:r w:rsidRPr="00F5020A">
        <w:rPr>
          <w:rFonts w:ascii="Times New Roman" w:eastAsia="Times New Roman" w:hAnsi="Times New Roman" w:cs="Times New Roman"/>
          <w:sz w:val="23"/>
          <w:szCs w:val="23"/>
        </w:rPr>
        <w:t xml:space="preserve">– </w:t>
      </w:r>
      <w:r w:rsidR="00E76A3A" w:rsidRPr="00F5020A">
        <w:rPr>
          <w:rFonts w:ascii="Times New Roman" w:eastAsia="Times New Roman" w:hAnsi="Times New Roman" w:cs="Times New Roman"/>
          <w:sz w:val="23"/>
          <w:szCs w:val="23"/>
        </w:rPr>
        <w:t>Lietuvos Respublikos civiliniu kodeksu (toliau – Civilinis kodeksas),</w:t>
      </w:r>
    </w:p>
    <w:p w14:paraId="71FED2AC" w14:textId="3D3DCCA4" w:rsidR="00BF4609" w:rsidRPr="00BF4609" w:rsidRDefault="00BF4609" w:rsidP="00BF4609">
      <w:pPr>
        <w:pStyle w:val="Sraopastraipa"/>
        <w:spacing w:after="0" w:line="240" w:lineRule="auto"/>
        <w:ind w:left="0" w:firstLine="567"/>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 xml:space="preserve">– </w:t>
      </w:r>
      <w:r w:rsidRPr="00BF4609">
        <w:rPr>
          <w:rFonts w:ascii="Times New Roman" w:eastAsia="Times New Roman" w:hAnsi="Times New Roman" w:cs="Times New Roman"/>
          <w:sz w:val="23"/>
          <w:szCs w:val="23"/>
        </w:rPr>
        <w:t>Lietuvos Respublikos sveikatos apsaugos ministro 2020 m. kovo 26 d. įsakym</w:t>
      </w:r>
      <w:r>
        <w:rPr>
          <w:rFonts w:ascii="Times New Roman" w:eastAsia="Times New Roman" w:hAnsi="Times New Roman" w:cs="Times New Roman"/>
          <w:sz w:val="23"/>
          <w:szCs w:val="23"/>
        </w:rPr>
        <w:t>u</w:t>
      </w:r>
      <w:r w:rsidRPr="00BF4609">
        <w:rPr>
          <w:rFonts w:ascii="Times New Roman" w:eastAsia="Times New Roman" w:hAnsi="Times New Roman" w:cs="Times New Roman"/>
          <w:sz w:val="23"/>
          <w:szCs w:val="23"/>
        </w:rPr>
        <w:t xml:space="preserve"> Nr. V-546 „Dėl Privalomojo sveikatos draudimo fondo biudžeto lėšomis įsigyjamų imuninių vaistinių preparatų užsakymo ir jų panaudojimo asmens sveikatos priežiūros įstaigose, atliekančiose skiepijimo procedūras, kontrolės tvarkos aprašo patvirtinimo“ (toliau – </w:t>
      </w:r>
      <w:r w:rsidR="00A0649B">
        <w:rPr>
          <w:rFonts w:ascii="Times New Roman" w:eastAsia="Times New Roman" w:hAnsi="Times New Roman" w:cs="Times New Roman"/>
          <w:sz w:val="23"/>
          <w:szCs w:val="23"/>
        </w:rPr>
        <w:t>Į</w:t>
      </w:r>
      <w:r w:rsidRPr="00BF4609">
        <w:rPr>
          <w:rFonts w:ascii="Times New Roman" w:eastAsia="Times New Roman" w:hAnsi="Times New Roman" w:cs="Times New Roman"/>
          <w:sz w:val="23"/>
          <w:szCs w:val="23"/>
        </w:rPr>
        <w:t>sakymas),</w:t>
      </w:r>
    </w:p>
    <w:p w14:paraId="429F399A" w14:textId="76B20AE1" w:rsidR="00E76A3A" w:rsidRPr="00F5020A" w:rsidRDefault="00203C1B" w:rsidP="00E76A3A">
      <w:pPr>
        <w:spacing w:after="0" w:line="240" w:lineRule="auto"/>
        <w:ind w:firstLine="567"/>
        <w:jc w:val="both"/>
        <w:rPr>
          <w:rFonts w:ascii="Times New Roman" w:eastAsia="Times New Roman" w:hAnsi="Times New Roman" w:cs="Times New Roman"/>
          <w:sz w:val="23"/>
          <w:szCs w:val="23"/>
        </w:rPr>
      </w:pPr>
      <w:r w:rsidRPr="00F5020A">
        <w:rPr>
          <w:rFonts w:ascii="Times New Roman" w:eastAsia="Times New Roman" w:hAnsi="Times New Roman" w:cs="Times New Roman"/>
          <w:sz w:val="23"/>
          <w:szCs w:val="23"/>
        </w:rPr>
        <w:t xml:space="preserve">– </w:t>
      </w:r>
      <w:r w:rsidR="001811E8" w:rsidRPr="001811E8">
        <w:rPr>
          <w:rFonts w:ascii="Times New Roman" w:eastAsia="Times New Roman" w:hAnsi="Times New Roman" w:cs="Times New Roman"/>
          <w:sz w:val="23"/>
          <w:szCs w:val="23"/>
        </w:rPr>
        <w:t>I</w:t>
      </w:r>
      <w:r w:rsidR="001811E8" w:rsidRPr="001811E8">
        <w:rPr>
          <w:rFonts w:ascii="Times New Roman" w:hAnsi="Times New Roman" w:cs="Times New Roman"/>
          <w:sz w:val="23"/>
          <w:szCs w:val="23"/>
        </w:rPr>
        <w:t xml:space="preserve">muninio vaistinio preparato </w:t>
      </w:r>
      <w:r w:rsidR="001811E8" w:rsidRPr="001811E8">
        <w:rPr>
          <w:rFonts w:ascii="Times New Roman" w:hAnsi="Times New Roman" w:cs="Times New Roman"/>
          <w:i/>
          <w:iCs/>
          <w:sz w:val="23"/>
          <w:szCs w:val="23"/>
        </w:rPr>
        <w:t xml:space="preserve">pneumokokinės </w:t>
      </w:r>
      <w:proofErr w:type="spellStart"/>
      <w:r w:rsidR="001811E8" w:rsidRPr="001811E8">
        <w:rPr>
          <w:rFonts w:ascii="Times New Roman" w:hAnsi="Times New Roman" w:cs="Times New Roman"/>
          <w:i/>
          <w:iCs/>
          <w:sz w:val="23"/>
          <w:szCs w:val="23"/>
        </w:rPr>
        <w:t>polisacharidinės</w:t>
      </w:r>
      <w:proofErr w:type="spellEnd"/>
      <w:r w:rsidR="001811E8" w:rsidRPr="001811E8">
        <w:rPr>
          <w:rFonts w:ascii="Times New Roman" w:hAnsi="Times New Roman" w:cs="Times New Roman"/>
          <w:sz w:val="23"/>
          <w:szCs w:val="23"/>
        </w:rPr>
        <w:t xml:space="preserve"> </w:t>
      </w:r>
      <w:proofErr w:type="spellStart"/>
      <w:r w:rsidR="001811E8" w:rsidRPr="005D02B7">
        <w:rPr>
          <w:rFonts w:ascii="Times New Roman" w:hAnsi="Times New Roman" w:cs="Times New Roman"/>
          <w:i/>
          <w:iCs/>
          <w:sz w:val="23"/>
          <w:szCs w:val="23"/>
        </w:rPr>
        <w:t>konjuguotos</w:t>
      </w:r>
      <w:proofErr w:type="spellEnd"/>
      <w:r w:rsidR="001811E8" w:rsidRPr="005D02B7">
        <w:rPr>
          <w:rFonts w:ascii="Times New Roman" w:hAnsi="Times New Roman" w:cs="Times New Roman"/>
          <w:i/>
          <w:iCs/>
          <w:sz w:val="23"/>
          <w:szCs w:val="23"/>
        </w:rPr>
        <w:t xml:space="preserve"> (</w:t>
      </w:r>
      <w:proofErr w:type="spellStart"/>
      <w:r w:rsidR="001811E8" w:rsidRPr="005D02B7">
        <w:rPr>
          <w:rFonts w:ascii="Times New Roman" w:hAnsi="Times New Roman" w:cs="Times New Roman"/>
          <w:i/>
          <w:iCs/>
          <w:sz w:val="23"/>
          <w:szCs w:val="23"/>
        </w:rPr>
        <w:t>adsorbuotos</w:t>
      </w:r>
      <w:proofErr w:type="spellEnd"/>
      <w:r w:rsidR="001811E8" w:rsidRPr="005D02B7">
        <w:rPr>
          <w:rFonts w:ascii="Times New Roman" w:hAnsi="Times New Roman" w:cs="Times New Roman"/>
          <w:i/>
          <w:iCs/>
          <w:sz w:val="23"/>
          <w:szCs w:val="23"/>
        </w:rPr>
        <w:t>) vakcinos vaikams iki 2 m. amžiaus</w:t>
      </w:r>
      <w:r w:rsidR="001811E8" w:rsidRPr="001811E8">
        <w:rPr>
          <w:rFonts w:ascii="Times New Roman" w:hAnsi="Times New Roman" w:cs="Times New Roman"/>
          <w:sz w:val="23"/>
          <w:szCs w:val="23"/>
        </w:rPr>
        <w:t>, skirtos imunoprofilaktikos programai vykdyti,</w:t>
      </w:r>
      <w:r w:rsidR="001811E8">
        <w:rPr>
          <w:rFonts w:ascii="Times New Roman" w:hAnsi="Times New Roman" w:cs="Times New Roman"/>
          <w:sz w:val="23"/>
          <w:szCs w:val="23"/>
        </w:rPr>
        <w:t xml:space="preserve"> </w:t>
      </w:r>
      <w:r w:rsidR="00B57260" w:rsidRPr="00F5020A">
        <w:rPr>
          <w:rFonts w:ascii="Times New Roman" w:eastAsia="Times New Roman" w:hAnsi="Times New Roman" w:cs="Times New Roman"/>
          <w:sz w:val="23"/>
          <w:szCs w:val="23"/>
        </w:rPr>
        <w:t>pirkimo</w:t>
      </w:r>
      <w:r w:rsidR="00E76A3A" w:rsidRPr="00F5020A">
        <w:rPr>
          <w:rFonts w:ascii="Times New Roman" w:eastAsia="Times New Roman" w:hAnsi="Times New Roman" w:cs="Times New Roman"/>
          <w:sz w:val="23"/>
          <w:szCs w:val="23"/>
        </w:rPr>
        <w:t xml:space="preserve"> (</w:t>
      </w:r>
      <w:r w:rsidR="00FB7EA2" w:rsidRPr="00F5020A">
        <w:rPr>
          <w:rFonts w:ascii="Times New Roman" w:eastAsia="Times New Roman" w:hAnsi="Times New Roman" w:cs="Times New Roman"/>
          <w:iCs/>
          <w:sz w:val="23"/>
          <w:szCs w:val="23"/>
        </w:rPr>
        <w:t xml:space="preserve">CVP IS </w:t>
      </w:r>
      <w:r w:rsidR="00E76A3A" w:rsidRPr="00F5020A">
        <w:rPr>
          <w:rFonts w:ascii="Times New Roman" w:eastAsia="Times New Roman" w:hAnsi="Times New Roman" w:cs="Times New Roman"/>
          <w:sz w:val="23"/>
          <w:szCs w:val="23"/>
        </w:rPr>
        <w:t>Nr.</w:t>
      </w:r>
      <w:r w:rsidR="00FB7EA2" w:rsidRPr="00F5020A">
        <w:rPr>
          <w:rFonts w:ascii="Times New Roman" w:eastAsia="Times New Roman" w:hAnsi="Times New Roman" w:cs="Times New Roman"/>
          <w:sz w:val="23"/>
          <w:szCs w:val="23"/>
        </w:rPr>
        <w:t xml:space="preserve"> </w:t>
      </w:r>
      <w:r w:rsidR="000401DF" w:rsidRPr="000401DF">
        <w:rPr>
          <w:rFonts w:ascii="Times New Roman" w:eastAsia="Times New Roman" w:hAnsi="Times New Roman" w:cs="Times New Roman"/>
          <w:sz w:val="23"/>
          <w:szCs w:val="23"/>
        </w:rPr>
        <w:t>550232</w:t>
      </w:r>
      <w:r w:rsidR="00E76A3A" w:rsidRPr="00F5020A">
        <w:rPr>
          <w:rFonts w:ascii="Times New Roman" w:eastAsia="Times New Roman" w:hAnsi="Times New Roman" w:cs="Times New Roman"/>
          <w:sz w:val="23"/>
          <w:szCs w:val="23"/>
        </w:rPr>
        <w:t xml:space="preserve">) (toliau – Pirkimas), vykdomo </w:t>
      </w:r>
      <w:r w:rsidR="00C37EA4" w:rsidRPr="00F5020A">
        <w:rPr>
          <w:rFonts w:ascii="Times New Roman" w:eastAsia="Times New Roman" w:hAnsi="Times New Roman" w:cs="Times New Roman"/>
          <w:sz w:val="23"/>
          <w:szCs w:val="23"/>
        </w:rPr>
        <w:t xml:space="preserve">tarptautinio </w:t>
      </w:r>
      <w:r w:rsidR="00E76A3A" w:rsidRPr="00F5020A">
        <w:rPr>
          <w:rFonts w:ascii="Times New Roman" w:eastAsia="Times New Roman" w:hAnsi="Times New Roman" w:cs="Times New Roman"/>
          <w:sz w:val="23"/>
          <w:szCs w:val="23"/>
        </w:rPr>
        <w:t xml:space="preserve">atviro konkurso būdu, sąlygomis, patvirtintomis nuolat veikiančios </w:t>
      </w:r>
      <w:r w:rsidR="00FB7EA2" w:rsidRPr="00F5020A">
        <w:rPr>
          <w:rFonts w:ascii="Times New Roman" w:eastAsia="Times New Roman" w:hAnsi="Times New Roman" w:cs="Times New Roman"/>
          <w:sz w:val="23"/>
          <w:szCs w:val="23"/>
        </w:rPr>
        <w:t xml:space="preserve">VLK </w:t>
      </w:r>
      <w:r w:rsidR="00E76A3A" w:rsidRPr="00F5020A">
        <w:rPr>
          <w:rFonts w:ascii="Times New Roman" w:eastAsia="Times New Roman" w:hAnsi="Times New Roman" w:cs="Times New Roman"/>
          <w:sz w:val="23"/>
          <w:szCs w:val="23"/>
        </w:rPr>
        <w:t>centralizuotai apmokamų vaistinių preparatų ir medicinos pagalbos priemonių viešųjų pirkimų komisijos (toliau – Komisija) 202</w:t>
      </w:r>
      <w:r w:rsidR="008F72CE" w:rsidRPr="00F5020A">
        <w:rPr>
          <w:rFonts w:ascii="Times New Roman" w:eastAsia="Times New Roman" w:hAnsi="Times New Roman" w:cs="Times New Roman"/>
          <w:sz w:val="23"/>
          <w:szCs w:val="23"/>
        </w:rPr>
        <w:t>1</w:t>
      </w:r>
      <w:r w:rsidR="00E76A3A" w:rsidRPr="00F5020A">
        <w:rPr>
          <w:rFonts w:ascii="Times New Roman" w:eastAsia="Times New Roman" w:hAnsi="Times New Roman" w:cs="Times New Roman"/>
          <w:sz w:val="23"/>
          <w:szCs w:val="23"/>
        </w:rPr>
        <w:t xml:space="preserve"> m.</w:t>
      </w:r>
      <w:r w:rsidR="00FB7EA2" w:rsidRPr="00F5020A">
        <w:rPr>
          <w:rFonts w:ascii="Times New Roman" w:eastAsia="Times New Roman" w:hAnsi="Times New Roman" w:cs="Times New Roman"/>
          <w:sz w:val="23"/>
          <w:szCs w:val="23"/>
        </w:rPr>
        <w:t xml:space="preserve"> </w:t>
      </w:r>
      <w:r w:rsidR="001811E8">
        <w:rPr>
          <w:rFonts w:ascii="Times New Roman" w:eastAsia="Times New Roman" w:hAnsi="Times New Roman" w:cs="Times New Roman"/>
          <w:sz w:val="23"/>
          <w:szCs w:val="23"/>
        </w:rPr>
        <w:t xml:space="preserve">birželio </w:t>
      </w:r>
      <w:r w:rsidR="00F06726">
        <w:rPr>
          <w:rFonts w:ascii="Times New Roman" w:eastAsia="Times New Roman" w:hAnsi="Times New Roman" w:cs="Times New Roman"/>
          <w:sz w:val="23"/>
          <w:szCs w:val="23"/>
        </w:rPr>
        <w:t>3</w:t>
      </w:r>
      <w:r w:rsidR="00FB7EA2" w:rsidRPr="00F5020A">
        <w:rPr>
          <w:rFonts w:ascii="Times New Roman" w:eastAsia="Times New Roman" w:hAnsi="Times New Roman" w:cs="Times New Roman"/>
          <w:sz w:val="23"/>
          <w:szCs w:val="23"/>
        </w:rPr>
        <w:t xml:space="preserve"> </w:t>
      </w:r>
      <w:r w:rsidR="00E76A3A" w:rsidRPr="00F5020A">
        <w:rPr>
          <w:rFonts w:ascii="Times New Roman" w:eastAsia="Times New Roman" w:hAnsi="Times New Roman" w:cs="Times New Roman"/>
          <w:sz w:val="23"/>
          <w:szCs w:val="23"/>
        </w:rPr>
        <w:t>d. sprendimu</w:t>
      </w:r>
      <w:r w:rsidR="00FB7EA2" w:rsidRPr="00F5020A">
        <w:rPr>
          <w:rFonts w:ascii="Times New Roman" w:eastAsia="Times New Roman" w:hAnsi="Times New Roman" w:cs="Times New Roman"/>
          <w:sz w:val="23"/>
          <w:szCs w:val="23"/>
        </w:rPr>
        <w:t xml:space="preserve"> (protokolas VP</w:t>
      </w:r>
      <w:r w:rsidR="00F06726">
        <w:rPr>
          <w:rFonts w:ascii="Times New Roman" w:eastAsia="Times New Roman" w:hAnsi="Times New Roman" w:cs="Times New Roman"/>
          <w:sz w:val="23"/>
          <w:szCs w:val="23"/>
        </w:rPr>
        <w:t xml:space="preserve"> </w:t>
      </w:r>
      <w:r w:rsidR="00FB7EA2" w:rsidRPr="00F5020A">
        <w:rPr>
          <w:rFonts w:ascii="Times New Roman" w:eastAsia="Times New Roman" w:hAnsi="Times New Roman" w:cs="Times New Roman"/>
          <w:sz w:val="23"/>
          <w:szCs w:val="23"/>
        </w:rPr>
        <w:t>-</w:t>
      </w:r>
      <w:r w:rsidR="00F06726">
        <w:rPr>
          <w:rFonts w:ascii="Times New Roman" w:eastAsia="Times New Roman" w:hAnsi="Times New Roman" w:cs="Times New Roman"/>
          <w:sz w:val="23"/>
          <w:szCs w:val="23"/>
        </w:rPr>
        <w:t xml:space="preserve"> </w:t>
      </w:r>
      <w:r w:rsidR="00274B95">
        <w:rPr>
          <w:rFonts w:ascii="Times New Roman" w:eastAsia="Times New Roman" w:hAnsi="Times New Roman" w:cs="Times New Roman"/>
          <w:sz w:val="23"/>
          <w:szCs w:val="23"/>
        </w:rPr>
        <w:t>332</w:t>
      </w:r>
      <w:r w:rsidR="00FB7EA2" w:rsidRPr="00F5020A">
        <w:rPr>
          <w:rFonts w:ascii="Times New Roman" w:eastAsia="Times New Roman" w:hAnsi="Times New Roman" w:cs="Times New Roman"/>
          <w:sz w:val="23"/>
          <w:szCs w:val="23"/>
        </w:rPr>
        <w:t>)</w:t>
      </w:r>
      <w:r w:rsidR="001102FF" w:rsidRPr="00F5020A">
        <w:rPr>
          <w:rFonts w:ascii="Times New Roman" w:eastAsia="Times New Roman" w:hAnsi="Times New Roman" w:cs="Times New Roman"/>
          <w:sz w:val="23"/>
          <w:szCs w:val="23"/>
        </w:rPr>
        <w:t>,</w:t>
      </w:r>
    </w:p>
    <w:p w14:paraId="7171A2DB" w14:textId="6F4840EF" w:rsidR="00E76A3A" w:rsidRPr="00F5020A" w:rsidRDefault="00203C1B" w:rsidP="00E76A3A">
      <w:pPr>
        <w:spacing w:after="0" w:line="240" w:lineRule="auto"/>
        <w:ind w:firstLine="567"/>
        <w:jc w:val="both"/>
        <w:rPr>
          <w:rFonts w:ascii="Times New Roman" w:eastAsia="Times New Roman" w:hAnsi="Times New Roman" w:cs="Times New Roman"/>
          <w:sz w:val="23"/>
          <w:szCs w:val="23"/>
        </w:rPr>
      </w:pPr>
      <w:r w:rsidRPr="00F5020A">
        <w:rPr>
          <w:rFonts w:ascii="Times New Roman" w:eastAsia="Times New Roman" w:hAnsi="Times New Roman" w:cs="Times New Roman"/>
          <w:sz w:val="23"/>
          <w:szCs w:val="23"/>
        </w:rPr>
        <w:t xml:space="preserve">– </w:t>
      </w:r>
      <w:r w:rsidR="00E76A3A" w:rsidRPr="00F5020A">
        <w:rPr>
          <w:rFonts w:ascii="Times New Roman" w:eastAsia="Times New Roman" w:hAnsi="Times New Roman" w:cs="Times New Roman"/>
          <w:sz w:val="23"/>
          <w:szCs w:val="23"/>
        </w:rPr>
        <w:t>Pardavėjo 202</w:t>
      </w:r>
      <w:r w:rsidR="008F72CE" w:rsidRPr="00F5020A">
        <w:rPr>
          <w:rFonts w:ascii="Times New Roman" w:eastAsia="Times New Roman" w:hAnsi="Times New Roman" w:cs="Times New Roman"/>
          <w:sz w:val="23"/>
          <w:szCs w:val="23"/>
        </w:rPr>
        <w:t>1</w:t>
      </w:r>
      <w:r w:rsidR="00E76A3A" w:rsidRPr="00F5020A">
        <w:rPr>
          <w:rFonts w:ascii="Times New Roman" w:eastAsia="Times New Roman" w:hAnsi="Times New Roman" w:cs="Times New Roman"/>
          <w:sz w:val="23"/>
          <w:szCs w:val="23"/>
        </w:rPr>
        <w:t xml:space="preserve"> m.</w:t>
      </w:r>
      <w:r w:rsidR="00FB7EA2" w:rsidRPr="00F5020A">
        <w:rPr>
          <w:rFonts w:ascii="Times New Roman" w:eastAsia="Times New Roman" w:hAnsi="Times New Roman" w:cs="Times New Roman"/>
          <w:sz w:val="23"/>
          <w:szCs w:val="23"/>
        </w:rPr>
        <w:t xml:space="preserve"> </w:t>
      </w:r>
      <w:r w:rsidR="00F06726">
        <w:rPr>
          <w:rFonts w:ascii="Times New Roman" w:eastAsia="Times New Roman" w:hAnsi="Times New Roman" w:cs="Times New Roman"/>
          <w:sz w:val="23"/>
          <w:szCs w:val="23"/>
        </w:rPr>
        <w:t>liepos 5</w:t>
      </w:r>
      <w:r w:rsidR="00FB7EA2" w:rsidRPr="00F5020A">
        <w:rPr>
          <w:rFonts w:ascii="Times New Roman" w:eastAsia="Times New Roman" w:hAnsi="Times New Roman" w:cs="Times New Roman"/>
          <w:sz w:val="23"/>
          <w:szCs w:val="23"/>
        </w:rPr>
        <w:t xml:space="preserve"> </w:t>
      </w:r>
      <w:r w:rsidR="00E76A3A" w:rsidRPr="00F5020A">
        <w:rPr>
          <w:rFonts w:ascii="Times New Roman" w:eastAsia="Times New Roman" w:hAnsi="Times New Roman" w:cs="Times New Roman"/>
          <w:sz w:val="23"/>
          <w:szCs w:val="23"/>
        </w:rPr>
        <w:t xml:space="preserve">d. Pirkimui pateiktu pasiūlymu (toliau – Pasiūlymas), </w:t>
      </w:r>
    </w:p>
    <w:p w14:paraId="2F81AA90" w14:textId="61B37616" w:rsidR="00E76A3A" w:rsidRPr="00F5020A" w:rsidRDefault="00203C1B" w:rsidP="00E76A3A">
      <w:pPr>
        <w:spacing w:after="0" w:line="240" w:lineRule="auto"/>
        <w:ind w:firstLine="567"/>
        <w:jc w:val="both"/>
        <w:rPr>
          <w:rFonts w:ascii="Times New Roman" w:eastAsia="Times New Roman" w:hAnsi="Times New Roman" w:cs="Times New Roman"/>
          <w:sz w:val="23"/>
          <w:szCs w:val="23"/>
        </w:rPr>
      </w:pPr>
      <w:r w:rsidRPr="00F5020A">
        <w:rPr>
          <w:rFonts w:ascii="Times New Roman" w:eastAsia="Times New Roman" w:hAnsi="Times New Roman" w:cs="Times New Roman"/>
          <w:sz w:val="23"/>
          <w:szCs w:val="23"/>
        </w:rPr>
        <w:t xml:space="preserve">– </w:t>
      </w:r>
      <w:r w:rsidR="00E76A3A" w:rsidRPr="00F5020A">
        <w:rPr>
          <w:rFonts w:ascii="Times New Roman" w:eastAsia="Times New Roman" w:hAnsi="Times New Roman" w:cs="Times New Roman"/>
          <w:sz w:val="23"/>
          <w:szCs w:val="23"/>
        </w:rPr>
        <w:t>202</w:t>
      </w:r>
      <w:r w:rsidR="008F72CE" w:rsidRPr="00F5020A">
        <w:rPr>
          <w:rFonts w:ascii="Times New Roman" w:eastAsia="Times New Roman" w:hAnsi="Times New Roman" w:cs="Times New Roman"/>
          <w:sz w:val="23"/>
          <w:szCs w:val="23"/>
        </w:rPr>
        <w:t>1</w:t>
      </w:r>
      <w:r w:rsidR="00E76A3A" w:rsidRPr="00F5020A">
        <w:rPr>
          <w:rFonts w:ascii="Times New Roman" w:eastAsia="Times New Roman" w:hAnsi="Times New Roman" w:cs="Times New Roman"/>
          <w:sz w:val="23"/>
          <w:szCs w:val="23"/>
        </w:rPr>
        <w:t xml:space="preserve"> m. </w:t>
      </w:r>
      <w:r w:rsidR="00F06726">
        <w:rPr>
          <w:rFonts w:ascii="Times New Roman" w:eastAsia="Times New Roman" w:hAnsi="Times New Roman" w:cs="Times New Roman"/>
          <w:sz w:val="23"/>
          <w:szCs w:val="23"/>
        </w:rPr>
        <w:t>liepos 22</w:t>
      </w:r>
      <w:r w:rsidR="00E76A3A" w:rsidRPr="00F5020A">
        <w:rPr>
          <w:rFonts w:ascii="Times New Roman" w:eastAsia="Times New Roman" w:hAnsi="Times New Roman" w:cs="Times New Roman"/>
          <w:sz w:val="23"/>
          <w:szCs w:val="23"/>
        </w:rPr>
        <w:t xml:space="preserve"> d. Komisijos sprendimu (protokolo Nr. VP</w:t>
      </w:r>
      <w:r w:rsidR="00F06726">
        <w:rPr>
          <w:rFonts w:ascii="Times New Roman" w:eastAsia="Times New Roman" w:hAnsi="Times New Roman" w:cs="Times New Roman"/>
          <w:sz w:val="23"/>
          <w:szCs w:val="23"/>
        </w:rPr>
        <w:t xml:space="preserve"> </w:t>
      </w:r>
      <w:r w:rsidR="00E76A3A" w:rsidRPr="00F5020A">
        <w:rPr>
          <w:rFonts w:ascii="Times New Roman" w:eastAsia="Times New Roman" w:hAnsi="Times New Roman" w:cs="Times New Roman"/>
          <w:sz w:val="23"/>
          <w:szCs w:val="23"/>
        </w:rPr>
        <w:t>-</w:t>
      </w:r>
      <w:r w:rsidR="00F06726">
        <w:rPr>
          <w:rFonts w:ascii="Times New Roman" w:eastAsia="Times New Roman" w:hAnsi="Times New Roman" w:cs="Times New Roman"/>
          <w:sz w:val="23"/>
          <w:szCs w:val="23"/>
        </w:rPr>
        <w:t xml:space="preserve"> 442</w:t>
      </w:r>
      <w:r w:rsidR="00E76A3A" w:rsidRPr="00F5020A">
        <w:rPr>
          <w:rFonts w:ascii="Times New Roman" w:eastAsia="Times New Roman" w:hAnsi="Times New Roman" w:cs="Times New Roman"/>
          <w:sz w:val="23"/>
          <w:szCs w:val="23"/>
        </w:rPr>
        <w:t xml:space="preserve">) sudarė šią </w:t>
      </w:r>
      <w:bookmarkStart w:id="1" w:name="_Hlk37097351"/>
      <w:r w:rsidR="00E76A3A" w:rsidRPr="00F5020A">
        <w:rPr>
          <w:rFonts w:ascii="Times New Roman" w:eastAsia="Times New Roman" w:hAnsi="Times New Roman" w:cs="Times New Roman"/>
          <w:sz w:val="23"/>
          <w:szCs w:val="23"/>
        </w:rPr>
        <w:t>pirkimo – pardavimo sutartį</w:t>
      </w:r>
      <w:r w:rsidRPr="00F5020A">
        <w:rPr>
          <w:rFonts w:ascii="Times New Roman" w:eastAsia="Times New Roman" w:hAnsi="Times New Roman" w:cs="Times New Roman"/>
          <w:sz w:val="23"/>
          <w:szCs w:val="23"/>
        </w:rPr>
        <w:t xml:space="preserve"> </w:t>
      </w:r>
      <w:r w:rsidR="00E76A3A" w:rsidRPr="00F5020A">
        <w:rPr>
          <w:rFonts w:ascii="Times New Roman" w:eastAsia="Times New Roman" w:hAnsi="Times New Roman" w:cs="Times New Roman"/>
          <w:sz w:val="23"/>
          <w:szCs w:val="23"/>
        </w:rPr>
        <w:t xml:space="preserve">(toliau – </w:t>
      </w:r>
      <w:bookmarkStart w:id="2" w:name="_Hlk78973705"/>
      <w:r w:rsidR="00E76A3A" w:rsidRPr="00F5020A">
        <w:rPr>
          <w:rFonts w:ascii="Times New Roman" w:eastAsia="Times New Roman" w:hAnsi="Times New Roman" w:cs="Times New Roman"/>
          <w:sz w:val="23"/>
          <w:szCs w:val="23"/>
        </w:rPr>
        <w:t>Sutartis)</w:t>
      </w:r>
      <w:r w:rsidR="00DF300C">
        <w:rPr>
          <w:rFonts w:ascii="Times New Roman" w:eastAsia="Times New Roman" w:hAnsi="Times New Roman" w:cs="Times New Roman"/>
          <w:sz w:val="23"/>
          <w:szCs w:val="23"/>
        </w:rPr>
        <w:t xml:space="preserve"> dėl</w:t>
      </w:r>
      <w:r w:rsidR="00E76A3A" w:rsidRPr="00F5020A">
        <w:rPr>
          <w:rFonts w:ascii="Times New Roman" w:eastAsia="Times New Roman" w:hAnsi="Times New Roman" w:cs="Times New Roman"/>
          <w:sz w:val="23"/>
          <w:szCs w:val="23"/>
        </w:rPr>
        <w:t xml:space="preserve"> </w:t>
      </w:r>
      <w:r w:rsidR="001811E8">
        <w:rPr>
          <w:rFonts w:ascii="Times New Roman" w:eastAsia="Times New Roman" w:hAnsi="Times New Roman" w:cs="Times New Roman"/>
          <w:sz w:val="23"/>
          <w:szCs w:val="23"/>
        </w:rPr>
        <w:t>i</w:t>
      </w:r>
      <w:r w:rsidR="001811E8" w:rsidRPr="001811E8">
        <w:rPr>
          <w:rFonts w:ascii="Times New Roman" w:eastAsia="Times New Roman" w:hAnsi="Times New Roman" w:cs="Times New Roman"/>
          <w:sz w:val="23"/>
          <w:szCs w:val="23"/>
        </w:rPr>
        <w:t xml:space="preserve">muninio vaistinio preparato </w:t>
      </w:r>
      <w:r w:rsidR="001811E8" w:rsidRPr="001811E8">
        <w:rPr>
          <w:rFonts w:ascii="Times New Roman" w:eastAsia="Times New Roman" w:hAnsi="Times New Roman" w:cs="Times New Roman"/>
          <w:i/>
          <w:iCs/>
          <w:sz w:val="23"/>
          <w:szCs w:val="23"/>
        </w:rPr>
        <w:t xml:space="preserve">pneumokokinės </w:t>
      </w:r>
      <w:proofErr w:type="spellStart"/>
      <w:r w:rsidR="001811E8" w:rsidRPr="001811E8">
        <w:rPr>
          <w:rFonts w:ascii="Times New Roman" w:eastAsia="Times New Roman" w:hAnsi="Times New Roman" w:cs="Times New Roman"/>
          <w:i/>
          <w:iCs/>
          <w:sz w:val="23"/>
          <w:szCs w:val="23"/>
        </w:rPr>
        <w:t>polisacharidinės</w:t>
      </w:r>
      <w:proofErr w:type="spellEnd"/>
      <w:r w:rsidR="001811E8" w:rsidRPr="001811E8">
        <w:rPr>
          <w:rFonts w:ascii="Times New Roman" w:eastAsia="Times New Roman" w:hAnsi="Times New Roman" w:cs="Times New Roman"/>
          <w:sz w:val="23"/>
          <w:szCs w:val="23"/>
        </w:rPr>
        <w:t xml:space="preserve"> </w:t>
      </w:r>
      <w:proofErr w:type="spellStart"/>
      <w:r w:rsidR="001811E8" w:rsidRPr="005D02B7">
        <w:rPr>
          <w:rFonts w:ascii="Times New Roman" w:eastAsia="Times New Roman" w:hAnsi="Times New Roman" w:cs="Times New Roman"/>
          <w:i/>
          <w:iCs/>
          <w:sz w:val="23"/>
          <w:szCs w:val="23"/>
        </w:rPr>
        <w:t>konjuguotos</w:t>
      </w:r>
      <w:proofErr w:type="spellEnd"/>
      <w:r w:rsidR="001811E8" w:rsidRPr="005D02B7">
        <w:rPr>
          <w:rFonts w:ascii="Times New Roman" w:eastAsia="Times New Roman" w:hAnsi="Times New Roman" w:cs="Times New Roman"/>
          <w:i/>
          <w:iCs/>
          <w:sz w:val="23"/>
          <w:szCs w:val="23"/>
        </w:rPr>
        <w:t xml:space="preserve"> (</w:t>
      </w:r>
      <w:proofErr w:type="spellStart"/>
      <w:r w:rsidR="001811E8" w:rsidRPr="005D02B7">
        <w:rPr>
          <w:rFonts w:ascii="Times New Roman" w:eastAsia="Times New Roman" w:hAnsi="Times New Roman" w:cs="Times New Roman"/>
          <w:i/>
          <w:iCs/>
          <w:sz w:val="23"/>
          <w:szCs w:val="23"/>
        </w:rPr>
        <w:t>adsorbuotos</w:t>
      </w:r>
      <w:proofErr w:type="spellEnd"/>
      <w:r w:rsidR="001811E8" w:rsidRPr="005D02B7">
        <w:rPr>
          <w:rFonts w:ascii="Times New Roman" w:eastAsia="Times New Roman" w:hAnsi="Times New Roman" w:cs="Times New Roman"/>
          <w:i/>
          <w:iCs/>
          <w:sz w:val="23"/>
          <w:szCs w:val="23"/>
        </w:rPr>
        <w:t>) vakcinos vaikams iki 2 m. amžiaus</w:t>
      </w:r>
      <w:r w:rsidR="001811E8" w:rsidRPr="001811E8">
        <w:rPr>
          <w:rFonts w:ascii="Times New Roman" w:eastAsia="Times New Roman" w:hAnsi="Times New Roman" w:cs="Times New Roman"/>
          <w:sz w:val="23"/>
          <w:szCs w:val="23"/>
        </w:rPr>
        <w:t>, skirtos imunoprofilaktikos programai vykdyti</w:t>
      </w:r>
      <w:r w:rsidR="001811E8">
        <w:rPr>
          <w:rFonts w:ascii="Times New Roman" w:eastAsia="Times New Roman" w:hAnsi="Times New Roman" w:cs="Times New Roman"/>
          <w:sz w:val="23"/>
          <w:szCs w:val="23"/>
        </w:rPr>
        <w:t xml:space="preserve"> </w:t>
      </w:r>
      <w:r w:rsidR="00E76A3A">
        <w:rPr>
          <w:rFonts w:ascii="Times New Roman" w:hAnsi="Times New Roman" w:cs="Times New Roman"/>
          <w:sz w:val="23"/>
          <w:szCs w:val="23"/>
        </w:rPr>
        <w:t>pirkimo</w:t>
      </w:r>
      <w:r w:rsidR="00E76A3A" w:rsidRPr="00F5020A">
        <w:rPr>
          <w:rFonts w:ascii="Times New Roman" w:eastAsia="Times New Roman" w:hAnsi="Times New Roman" w:cs="Times New Roman"/>
          <w:sz w:val="23"/>
          <w:szCs w:val="23"/>
        </w:rPr>
        <w:t xml:space="preserve"> </w:t>
      </w:r>
      <w:bookmarkEnd w:id="1"/>
      <w:bookmarkEnd w:id="2"/>
      <w:r w:rsidR="00E76A3A" w:rsidRPr="00F5020A">
        <w:rPr>
          <w:rFonts w:ascii="Times New Roman" w:eastAsia="Times New Roman" w:hAnsi="Times New Roman" w:cs="Times New Roman"/>
          <w:sz w:val="23"/>
          <w:szCs w:val="23"/>
        </w:rPr>
        <w:t>ir susitarė dėl toliau išvardintų sąlygų.</w:t>
      </w:r>
    </w:p>
    <w:p w14:paraId="1C792BA9" w14:textId="77777777" w:rsidR="005D566F" w:rsidRPr="00F5020A" w:rsidRDefault="005D566F" w:rsidP="005D566F">
      <w:pPr>
        <w:keepNext/>
        <w:spacing w:after="0" w:line="240" w:lineRule="auto"/>
        <w:outlineLvl w:val="0"/>
        <w:rPr>
          <w:rFonts w:ascii="Times New Roman" w:eastAsia="Times New Roman" w:hAnsi="Times New Roman" w:cs="Times New Roman"/>
          <w:b/>
          <w:sz w:val="23"/>
          <w:szCs w:val="23"/>
        </w:rPr>
      </w:pPr>
    </w:p>
    <w:p w14:paraId="6F8CA199" w14:textId="77777777" w:rsidR="005D566F" w:rsidRPr="00F5020A" w:rsidRDefault="005D566F" w:rsidP="00E76A3A">
      <w:pPr>
        <w:pStyle w:val="Sraopastraipa"/>
        <w:keepNext/>
        <w:numPr>
          <w:ilvl w:val="0"/>
          <w:numId w:val="1"/>
        </w:numPr>
        <w:tabs>
          <w:tab w:val="left" w:pos="426"/>
        </w:tabs>
        <w:spacing w:after="0" w:line="240" w:lineRule="auto"/>
        <w:ind w:left="0" w:firstLine="0"/>
        <w:jc w:val="center"/>
        <w:outlineLvl w:val="0"/>
        <w:rPr>
          <w:rFonts w:ascii="Times New Roman" w:eastAsia="Times New Roman" w:hAnsi="Times New Roman" w:cs="Times New Roman"/>
          <w:b/>
          <w:sz w:val="23"/>
          <w:szCs w:val="23"/>
        </w:rPr>
      </w:pPr>
      <w:r w:rsidRPr="00F5020A">
        <w:rPr>
          <w:rFonts w:ascii="Times New Roman" w:eastAsia="Times New Roman" w:hAnsi="Times New Roman" w:cs="Times New Roman"/>
          <w:b/>
          <w:sz w:val="23"/>
          <w:szCs w:val="23"/>
        </w:rPr>
        <w:t>Sutarties dalykas</w:t>
      </w:r>
    </w:p>
    <w:p w14:paraId="0120550F" w14:textId="77777777" w:rsidR="00E76A3A" w:rsidRPr="00F5020A" w:rsidRDefault="00E76A3A" w:rsidP="00E76A3A">
      <w:pPr>
        <w:pStyle w:val="Sraopastraipa"/>
        <w:keepNext/>
        <w:tabs>
          <w:tab w:val="left" w:pos="426"/>
        </w:tabs>
        <w:spacing w:after="0" w:line="240" w:lineRule="auto"/>
        <w:ind w:left="3883"/>
        <w:outlineLvl w:val="0"/>
        <w:rPr>
          <w:rFonts w:ascii="Times New Roman" w:eastAsia="Times New Roman" w:hAnsi="Times New Roman" w:cs="Times New Roman"/>
          <w:b/>
          <w:sz w:val="23"/>
          <w:szCs w:val="23"/>
        </w:rPr>
      </w:pPr>
    </w:p>
    <w:p w14:paraId="506BD845" w14:textId="34E699DE" w:rsidR="00CF6EDC" w:rsidRPr="00F5020A" w:rsidRDefault="005D566F" w:rsidP="00DE74FB">
      <w:pPr>
        <w:pStyle w:val="Sraopastraipa"/>
        <w:numPr>
          <w:ilvl w:val="1"/>
          <w:numId w:val="1"/>
        </w:numPr>
        <w:spacing w:after="0" w:line="240" w:lineRule="auto"/>
        <w:jc w:val="both"/>
        <w:rPr>
          <w:rFonts w:ascii="Times New Roman" w:eastAsia="Times New Roman" w:hAnsi="Times New Roman" w:cs="Times New Roman"/>
          <w:color w:val="000000"/>
          <w:sz w:val="23"/>
          <w:szCs w:val="23"/>
        </w:rPr>
      </w:pPr>
      <w:r w:rsidRPr="00F5020A">
        <w:rPr>
          <w:rFonts w:ascii="Times New Roman" w:eastAsia="Times New Roman" w:hAnsi="Times New Roman" w:cs="Times New Roman"/>
          <w:sz w:val="23"/>
          <w:szCs w:val="23"/>
        </w:rPr>
        <w:t xml:space="preserve">Šia Sutartimi </w:t>
      </w:r>
      <w:r w:rsidRPr="00F5020A">
        <w:rPr>
          <w:rFonts w:ascii="Times New Roman" w:eastAsia="Times New Roman" w:hAnsi="Times New Roman" w:cs="Times New Roman"/>
          <w:bCs/>
          <w:sz w:val="23"/>
          <w:szCs w:val="23"/>
        </w:rPr>
        <w:t>Pardavėjas,</w:t>
      </w:r>
      <w:r w:rsidRPr="00F5020A">
        <w:rPr>
          <w:rFonts w:ascii="Times New Roman" w:eastAsia="Times New Roman" w:hAnsi="Times New Roman" w:cs="Times New Roman"/>
          <w:sz w:val="23"/>
          <w:szCs w:val="23"/>
        </w:rPr>
        <w:t xml:space="preserve"> laimėjęs viešai skelbtą </w:t>
      </w:r>
      <w:r w:rsidR="00E76A3A" w:rsidRPr="00F5020A">
        <w:rPr>
          <w:rFonts w:ascii="Times New Roman" w:eastAsia="Times New Roman" w:hAnsi="Times New Roman" w:cs="Times New Roman"/>
          <w:sz w:val="23"/>
          <w:szCs w:val="23"/>
        </w:rPr>
        <w:t>P</w:t>
      </w:r>
      <w:r w:rsidR="00820042" w:rsidRPr="00F5020A">
        <w:rPr>
          <w:rFonts w:ascii="Times New Roman" w:eastAsia="Times New Roman" w:hAnsi="Times New Roman" w:cs="Times New Roman"/>
          <w:sz w:val="23"/>
          <w:szCs w:val="23"/>
        </w:rPr>
        <w:t>irkimą</w:t>
      </w:r>
      <w:r w:rsidRPr="00F5020A">
        <w:rPr>
          <w:rFonts w:ascii="Times New Roman" w:eastAsia="Times New Roman" w:hAnsi="Times New Roman" w:cs="Times New Roman"/>
          <w:sz w:val="23"/>
          <w:szCs w:val="23"/>
        </w:rPr>
        <w:t>,</w:t>
      </w:r>
      <w:r w:rsidRPr="00F5020A">
        <w:rPr>
          <w:rFonts w:ascii="Times New Roman" w:eastAsia="Times New Roman" w:hAnsi="Times New Roman" w:cs="Times New Roman"/>
          <w:color w:val="000000"/>
          <w:sz w:val="23"/>
          <w:szCs w:val="23"/>
        </w:rPr>
        <w:t xml:space="preserve"> </w:t>
      </w:r>
      <w:r w:rsidRPr="00F5020A">
        <w:rPr>
          <w:rFonts w:ascii="Times New Roman" w:eastAsia="Times New Roman" w:hAnsi="Times New Roman" w:cs="Times New Roman"/>
          <w:sz w:val="23"/>
          <w:szCs w:val="23"/>
        </w:rPr>
        <w:t xml:space="preserve">pagal </w:t>
      </w:r>
      <w:r w:rsidR="00E76A3A" w:rsidRPr="00F5020A">
        <w:rPr>
          <w:rFonts w:ascii="Times New Roman" w:eastAsia="Times New Roman" w:hAnsi="Times New Roman" w:cs="Times New Roman"/>
          <w:sz w:val="23"/>
          <w:szCs w:val="23"/>
        </w:rPr>
        <w:t>P</w:t>
      </w:r>
      <w:r w:rsidRPr="00F5020A">
        <w:rPr>
          <w:rFonts w:ascii="Times New Roman" w:eastAsia="Times New Roman" w:hAnsi="Times New Roman" w:cs="Times New Roman"/>
          <w:sz w:val="23"/>
          <w:szCs w:val="23"/>
        </w:rPr>
        <w:t>asiūlyme nurodytas sąlygas ir pat</w:t>
      </w:r>
      <w:r w:rsidRPr="00F5020A">
        <w:rPr>
          <w:rFonts w:ascii="Times New Roman" w:eastAsia="Times New Roman" w:hAnsi="Times New Roman" w:cs="Times New Roman"/>
          <w:color w:val="000000"/>
          <w:sz w:val="23"/>
          <w:szCs w:val="23"/>
        </w:rPr>
        <w:t xml:space="preserve">eiktą </w:t>
      </w:r>
      <w:r w:rsidR="00C41FFF" w:rsidRPr="00F5020A">
        <w:rPr>
          <w:rFonts w:ascii="Times New Roman" w:eastAsia="Times New Roman" w:hAnsi="Times New Roman" w:cs="Times New Roman"/>
          <w:color w:val="000000"/>
          <w:sz w:val="23"/>
          <w:szCs w:val="23"/>
        </w:rPr>
        <w:t xml:space="preserve">su Pasiūlymu </w:t>
      </w:r>
      <w:r w:rsidRPr="00F5020A">
        <w:rPr>
          <w:rFonts w:ascii="Times New Roman" w:eastAsia="Times New Roman" w:hAnsi="Times New Roman" w:cs="Times New Roman"/>
          <w:color w:val="000000"/>
          <w:sz w:val="23"/>
          <w:szCs w:val="23"/>
        </w:rPr>
        <w:t xml:space="preserve">specifikaciją įsipareigoja parduoti </w:t>
      </w:r>
      <w:r w:rsidRPr="00F5020A">
        <w:rPr>
          <w:rFonts w:ascii="Times New Roman" w:eastAsia="Times New Roman" w:hAnsi="Times New Roman" w:cs="Times New Roman"/>
          <w:bCs/>
          <w:color w:val="000000"/>
          <w:sz w:val="23"/>
          <w:szCs w:val="23"/>
        </w:rPr>
        <w:t>Pirkėjui</w:t>
      </w:r>
      <w:r w:rsidRPr="00F5020A">
        <w:rPr>
          <w:rFonts w:ascii="Times New Roman" w:eastAsia="Times New Roman" w:hAnsi="Times New Roman" w:cs="Times New Roman"/>
          <w:color w:val="000000"/>
          <w:sz w:val="23"/>
          <w:szCs w:val="23"/>
        </w:rPr>
        <w:t>, o pastarasis pirkti Sutarties priede</w:t>
      </w:r>
      <w:r w:rsidR="00013DA8" w:rsidRPr="00F5020A">
        <w:rPr>
          <w:rFonts w:ascii="Times New Roman" w:hAnsi="Times New Roman" w:cs="Times New Roman"/>
          <w:sz w:val="23"/>
          <w:szCs w:val="23"/>
        </w:rPr>
        <w:t xml:space="preserve"> „</w:t>
      </w:r>
      <w:bookmarkStart w:id="3" w:name="_Hlk78979041"/>
      <w:r w:rsidR="001811E8">
        <w:rPr>
          <w:rFonts w:ascii="Times New Roman" w:hAnsi="Times New Roman" w:cs="Times New Roman"/>
          <w:sz w:val="23"/>
          <w:szCs w:val="23"/>
        </w:rPr>
        <w:t>I</w:t>
      </w:r>
      <w:r w:rsidR="001811E8" w:rsidRPr="001811E8">
        <w:rPr>
          <w:rFonts w:ascii="Times New Roman" w:hAnsi="Times New Roman" w:cs="Times New Roman"/>
          <w:sz w:val="23"/>
          <w:szCs w:val="23"/>
        </w:rPr>
        <w:t xml:space="preserve">muninio vaistinio preparato </w:t>
      </w:r>
      <w:bookmarkEnd w:id="3"/>
      <w:r w:rsidR="001811E8" w:rsidRPr="001811E8">
        <w:rPr>
          <w:rFonts w:ascii="Times New Roman" w:hAnsi="Times New Roman" w:cs="Times New Roman"/>
          <w:i/>
          <w:iCs/>
          <w:sz w:val="23"/>
          <w:szCs w:val="23"/>
        </w:rPr>
        <w:t xml:space="preserve">pneumokokinės </w:t>
      </w:r>
      <w:proofErr w:type="spellStart"/>
      <w:r w:rsidR="001811E8" w:rsidRPr="005D02B7">
        <w:rPr>
          <w:rFonts w:ascii="Times New Roman" w:hAnsi="Times New Roman" w:cs="Times New Roman"/>
          <w:i/>
          <w:iCs/>
          <w:sz w:val="23"/>
          <w:szCs w:val="23"/>
        </w:rPr>
        <w:t>polisacharidinės</w:t>
      </w:r>
      <w:proofErr w:type="spellEnd"/>
      <w:r w:rsidR="001811E8" w:rsidRPr="005D02B7">
        <w:rPr>
          <w:rFonts w:ascii="Times New Roman" w:hAnsi="Times New Roman" w:cs="Times New Roman"/>
          <w:i/>
          <w:iCs/>
          <w:sz w:val="23"/>
          <w:szCs w:val="23"/>
        </w:rPr>
        <w:t xml:space="preserve"> </w:t>
      </w:r>
      <w:proofErr w:type="spellStart"/>
      <w:r w:rsidR="001811E8" w:rsidRPr="005D02B7">
        <w:rPr>
          <w:rFonts w:ascii="Times New Roman" w:hAnsi="Times New Roman" w:cs="Times New Roman"/>
          <w:i/>
          <w:iCs/>
          <w:sz w:val="23"/>
          <w:szCs w:val="23"/>
        </w:rPr>
        <w:t>konjuguotos</w:t>
      </w:r>
      <w:proofErr w:type="spellEnd"/>
      <w:r w:rsidR="001811E8" w:rsidRPr="005D02B7">
        <w:rPr>
          <w:rFonts w:ascii="Times New Roman" w:hAnsi="Times New Roman" w:cs="Times New Roman"/>
          <w:i/>
          <w:iCs/>
          <w:sz w:val="23"/>
          <w:szCs w:val="23"/>
        </w:rPr>
        <w:t xml:space="preserve"> (</w:t>
      </w:r>
      <w:proofErr w:type="spellStart"/>
      <w:r w:rsidR="001811E8" w:rsidRPr="005D02B7">
        <w:rPr>
          <w:rFonts w:ascii="Times New Roman" w:hAnsi="Times New Roman" w:cs="Times New Roman"/>
          <w:i/>
          <w:iCs/>
          <w:sz w:val="23"/>
          <w:szCs w:val="23"/>
        </w:rPr>
        <w:t>adsorbuotos</w:t>
      </w:r>
      <w:proofErr w:type="spellEnd"/>
      <w:r w:rsidR="001811E8" w:rsidRPr="005D02B7">
        <w:rPr>
          <w:rFonts w:ascii="Times New Roman" w:hAnsi="Times New Roman" w:cs="Times New Roman"/>
          <w:i/>
          <w:iCs/>
          <w:sz w:val="23"/>
          <w:szCs w:val="23"/>
        </w:rPr>
        <w:t>) vakcinos vaikams iki 2 m. amžiaus</w:t>
      </w:r>
      <w:r w:rsidR="001811E8" w:rsidRPr="001811E8">
        <w:rPr>
          <w:rFonts w:ascii="Times New Roman" w:hAnsi="Times New Roman" w:cs="Times New Roman"/>
          <w:sz w:val="23"/>
          <w:szCs w:val="23"/>
        </w:rPr>
        <w:t>, skirtos imunoprofilaktikos programai vykdyti,</w:t>
      </w:r>
      <w:r w:rsidR="00013DA8" w:rsidRPr="00F5020A">
        <w:rPr>
          <w:rFonts w:ascii="Times New Roman" w:eastAsia="Times New Roman" w:hAnsi="Times New Roman" w:cs="Times New Roman"/>
          <w:color w:val="000000"/>
          <w:sz w:val="23"/>
          <w:szCs w:val="23"/>
        </w:rPr>
        <w:t xml:space="preserve"> perkam</w:t>
      </w:r>
      <w:r w:rsidR="00E31CEF">
        <w:rPr>
          <w:rFonts w:ascii="Times New Roman" w:eastAsia="Times New Roman" w:hAnsi="Times New Roman" w:cs="Times New Roman"/>
          <w:color w:val="000000"/>
          <w:sz w:val="23"/>
          <w:szCs w:val="23"/>
        </w:rPr>
        <w:t>o</w:t>
      </w:r>
      <w:r w:rsidR="00013DA8" w:rsidRPr="00F5020A">
        <w:rPr>
          <w:rFonts w:ascii="Times New Roman" w:eastAsia="Times New Roman" w:hAnsi="Times New Roman" w:cs="Times New Roman"/>
          <w:color w:val="000000"/>
          <w:sz w:val="23"/>
          <w:szCs w:val="23"/>
        </w:rPr>
        <w:t xml:space="preserve"> iš </w:t>
      </w:r>
      <w:r w:rsidR="00F06726">
        <w:rPr>
          <w:rFonts w:ascii="Times New Roman" w:eastAsia="Times New Roman" w:hAnsi="Times New Roman" w:cs="Times New Roman"/>
          <w:color w:val="000000"/>
          <w:sz w:val="23"/>
          <w:szCs w:val="23"/>
        </w:rPr>
        <w:t xml:space="preserve">UAB „Tamro“ </w:t>
      </w:r>
      <w:r w:rsidR="00013DA8" w:rsidRPr="00F5020A">
        <w:rPr>
          <w:rFonts w:ascii="Times New Roman" w:eastAsia="Times New Roman" w:hAnsi="Times New Roman" w:cs="Times New Roman"/>
          <w:color w:val="000000"/>
          <w:sz w:val="23"/>
          <w:szCs w:val="23"/>
        </w:rPr>
        <w:t xml:space="preserve">specifikacija“ (toliau – specifikacija) </w:t>
      </w:r>
      <w:r w:rsidRPr="00F5020A">
        <w:rPr>
          <w:rFonts w:ascii="Times New Roman" w:eastAsia="Times New Roman" w:hAnsi="Times New Roman" w:cs="Times New Roman"/>
          <w:color w:val="000000"/>
          <w:sz w:val="23"/>
          <w:szCs w:val="23"/>
        </w:rPr>
        <w:t>nurodytas prekes</w:t>
      </w:r>
      <w:r w:rsidR="00F06726">
        <w:rPr>
          <w:rFonts w:ascii="Times New Roman" w:eastAsia="Times New Roman" w:hAnsi="Times New Roman" w:cs="Times New Roman"/>
          <w:color w:val="000000"/>
          <w:sz w:val="23"/>
          <w:szCs w:val="23"/>
        </w:rPr>
        <w:t>: i</w:t>
      </w:r>
      <w:r w:rsidR="00F06726" w:rsidRPr="00F06726">
        <w:rPr>
          <w:rFonts w:ascii="Times New Roman" w:eastAsia="Times New Roman" w:hAnsi="Times New Roman" w:cs="Times New Roman"/>
          <w:color w:val="000000"/>
          <w:sz w:val="23"/>
          <w:szCs w:val="23"/>
        </w:rPr>
        <w:t>munin</w:t>
      </w:r>
      <w:r w:rsidR="00F06726">
        <w:rPr>
          <w:rFonts w:ascii="Times New Roman" w:eastAsia="Times New Roman" w:hAnsi="Times New Roman" w:cs="Times New Roman"/>
          <w:color w:val="000000"/>
          <w:sz w:val="23"/>
          <w:szCs w:val="23"/>
        </w:rPr>
        <w:t>į</w:t>
      </w:r>
      <w:r w:rsidR="00F06726" w:rsidRPr="00F06726">
        <w:rPr>
          <w:rFonts w:ascii="Times New Roman" w:eastAsia="Times New Roman" w:hAnsi="Times New Roman" w:cs="Times New Roman"/>
          <w:color w:val="000000"/>
          <w:sz w:val="23"/>
          <w:szCs w:val="23"/>
        </w:rPr>
        <w:t xml:space="preserve"> vaistin</w:t>
      </w:r>
      <w:r w:rsidR="00F06726">
        <w:rPr>
          <w:rFonts w:ascii="Times New Roman" w:eastAsia="Times New Roman" w:hAnsi="Times New Roman" w:cs="Times New Roman"/>
          <w:color w:val="000000"/>
          <w:sz w:val="23"/>
          <w:szCs w:val="23"/>
        </w:rPr>
        <w:t>į</w:t>
      </w:r>
      <w:r w:rsidR="00F06726" w:rsidRPr="00F06726">
        <w:rPr>
          <w:rFonts w:ascii="Times New Roman" w:eastAsia="Times New Roman" w:hAnsi="Times New Roman" w:cs="Times New Roman"/>
          <w:color w:val="000000"/>
          <w:sz w:val="23"/>
          <w:szCs w:val="23"/>
        </w:rPr>
        <w:t xml:space="preserve"> preparat</w:t>
      </w:r>
      <w:r w:rsidR="00F06726">
        <w:rPr>
          <w:rFonts w:ascii="Times New Roman" w:eastAsia="Times New Roman" w:hAnsi="Times New Roman" w:cs="Times New Roman"/>
          <w:color w:val="000000"/>
          <w:sz w:val="23"/>
          <w:szCs w:val="23"/>
        </w:rPr>
        <w:t>ą</w:t>
      </w:r>
      <w:r w:rsidR="00F06726" w:rsidRPr="00F06726">
        <w:t xml:space="preserve"> </w:t>
      </w:r>
      <w:proofErr w:type="spellStart"/>
      <w:r w:rsidR="00F06726" w:rsidRPr="00F06726">
        <w:rPr>
          <w:rFonts w:ascii="Times New Roman" w:eastAsia="Times New Roman" w:hAnsi="Times New Roman" w:cs="Times New Roman"/>
          <w:i/>
          <w:iCs/>
          <w:color w:val="000000"/>
          <w:sz w:val="23"/>
          <w:szCs w:val="23"/>
        </w:rPr>
        <w:t>Synflorix</w:t>
      </w:r>
      <w:proofErr w:type="spellEnd"/>
      <w:r w:rsidR="00F06726" w:rsidRPr="00F06726">
        <w:rPr>
          <w:rFonts w:ascii="Times New Roman" w:eastAsia="Times New Roman" w:hAnsi="Times New Roman" w:cs="Times New Roman"/>
          <w:color w:val="000000"/>
          <w:sz w:val="23"/>
          <w:szCs w:val="23"/>
        </w:rPr>
        <w:t xml:space="preserve"> 0,5 ml</w:t>
      </w:r>
      <w:r w:rsidR="00155469">
        <w:rPr>
          <w:rFonts w:ascii="Times New Roman" w:eastAsia="Times New Roman" w:hAnsi="Times New Roman" w:cs="Times New Roman"/>
          <w:color w:val="000000"/>
          <w:sz w:val="23"/>
          <w:szCs w:val="23"/>
        </w:rPr>
        <w:t>,</w:t>
      </w:r>
      <w:r w:rsidR="00F06726" w:rsidRPr="00F06726">
        <w:rPr>
          <w:rFonts w:ascii="Times New Roman" w:eastAsia="Times New Roman" w:hAnsi="Times New Roman" w:cs="Times New Roman"/>
          <w:color w:val="000000"/>
          <w:sz w:val="23"/>
          <w:szCs w:val="23"/>
        </w:rPr>
        <w:t xml:space="preserve"> injekcin</w:t>
      </w:r>
      <w:r w:rsidR="00F06726">
        <w:rPr>
          <w:rFonts w:ascii="Times New Roman" w:eastAsia="Times New Roman" w:hAnsi="Times New Roman" w:cs="Times New Roman"/>
          <w:color w:val="000000"/>
          <w:sz w:val="23"/>
          <w:szCs w:val="23"/>
        </w:rPr>
        <w:t>ę</w:t>
      </w:r>
      <w:r w:rsidR="00F06726" w:rsidRPr="00F06726">
        <w:rPr>
          <w:rFonts w:ascii="Times New Roman" w:eastAsia="Times New Roman" w:hAnsi="Times New Roman" w:cs="Times New Roman"/>
          <w:color w:val="000000"/>
          <w:sz w:val="23"/>
          <w:szCs w:val="23"/>
        </w:rPr>
        <w:t xml:space="preserve"> suspensij</w:t>
      </w:r>
      <w:r w:rsidR="00F06726">
        <w:rPr>
          <w:rFonts w:ascii="Times New Roman" w:eastAsia="Times New Roman" w:hAnsi="Times New Roman" w:cs="Times New Roman"/>
          <w:color w:val="000000"/>
          <w:sz w:val="23"/>
          <w:szCs w:val="23"/>
        </w:rPr>
        <w:t>ą</w:t>
      </w:r>
      <w:r w:rsidR="00F06726" w:rsidRPr="00F06726">
        <w:rPr>
          <w:rFonts w:ascii="Times New Roman" w:eastAsia="Times New Roman" w:hAnsi="Times New Roman" w:cs="Times New Roman"/>
          <w:color w:val="000000"/>
          <w:sz w:val="23"/>
          <w:szCs w:val="23"/>
        </w:rPr>
        <w:t xml:space="preserve"> užpildytame švirkšte N1</w:t>
      </w:r>
      <w:r w:rsidR="00F06726">
        <w:rPr>
          <w:rFonts w:ascii="Times New Roman" w:eastAsia="Times New Roman" w:hAnsi="Times New Roman" w:cs="Times New Roman"/>
          <w:color w:val="000000"/>
          <w:sz w:val="23"/>
          <w:szCs w:val="23"/>
        </w:rPr>
        <w:t xml:space="preserve"> </w:t>
      </w:r>
      <w:r w:rsidRPr="00F5020A">
        <w:rPr>
          <w:rFonts w:ascii="Times New Roman" w:eastAsia="Times New Roman" w:hAnsi="Times New Roman" w:cs="Times New Roman"/>
          <w:color w:val="000000"/>
          <w:sz w:val="23"/>
          <w:szCs w:val="23"/>
        </w:rPr>
        <w:t>(toliau – prekės),</w:t>
      </w:r>
      <w:r w:rsidR="00535EFF" w:rsidRPr="00F5020A">
        <w:rPr>
          <w:rFonts w:ascii="Times New Roman" w:eastAsia="Times New Roman" w:hAnsi="Times New Roman" w:cs="Times New Roman"/>
          <w:color w:val="000000"/>
          <w:sz w:val="23"/>
          <w:szCs w:val="23"/>
        </w:rPr>
        <w:t xml:space="preserve"> priede</w:t>
      </w:r>
      <w:r w:rsidRPr="00F5020A">
        <w:rPr>
          <w:rFonts w:ascii="Times New Roman" w:eastAsia="Times New Roman" w:hAnsi="Times New Roman" w:cs="Times New Roman"/>
          <w:color w:val="000000"/>
          <w:sz w:val="23"/>
          <w:szCs w:val="23"/>
        </w:rPr>
        <w:t xml:space="preserve"> nu</w:t>
      </w:r>
      <w:r w:rsidR="00535EFF" w:rsidRPr="00F5020A">
        <w:rPr>
          <w:rFonts w:ascii="Times New Roman" w:eastAsia="Times New Roman" w:hAnsi="Times New Roman" w:cs="Times New Roman"/>
          <w:color w:val="000000"/>
          <w:sz w:val="23"/>
          <w:szCs w:val="23"/>
        </w:rPr>
        <w:t>rodytais</w:t>
      </w:r>
      <w:r w:rsidRPr="00F5020A">
        <w:rPr>
          <w:rFonts w:ascii="Times New Roman" w:eastAsia="Times New Roman" w:hAnsi="Times New Roman" w:cs="Times New Roman"/>
          <w:color w:val="000000"/>
          <w:sz w:val="23"/>
          <w:szCs w:val="23"/>
        </w:rPr>
        <w:t xml:space="preserve"> kiekiais ir nustatytomis kainomis. </w:t>
      </w:r>
      <w:r w:rsidR="00CF6EDC" w:rsidRPr="00F5020A">
        <w:rPr>
          <w:rFonts w:ascii="Times New Roman" w:eastAsia="Times New Roman" w:hAnsi="Times New Roman" w:cs="Times New Roman"/>
          <w:color w:val="000000"/>
          <w:sz w:val="23"/>
          <w:szCs w:val="23"/>
        </w:rPr>
        <w:t xml:space="preserve">Pirkėjas įsipareigoja už tinkamai ir laiku suteiktas </w:t>
      </w:r>
      <w:r w:rsidR="0061595E" w:rsidRPr="00F5020A">
        <w:rPr>
          <w:rFonts w:ascii="Times New Roman" w:eastAsia="Times New Roman" w:hAnsi="Times New Roman" w:cs="Times New Roman"/>
          <w:color w:val="000000"/>
          <w:sz w:val="23"/>
          <w:szCs w:val="23"/>
        </w:rPr>
        <w:t>prekes</w:t>
      </w:r>
      <w:r w:rsidR="00CF6EDC" w:rsidRPr="00F5020A">
        <w:rPr>
          <w:rFonts w:ascii="Times New Roman" w:eastAsia="Times New Roman" w:hAnsi="Times New Roman" w:cs="Times New Roman"/>
          <w:color w:val="000000"/>
          <w:sz w:val="23"/>
          <w:szCs w:val="23"/>
        </w:rPr>
        <w:t xml:space="preserve"> sumokėti </w:t>
      </w:r>
      <w:r w:rsidR="00F238E0" w:rsidRPr="00F5020A">
        <w:rPr>
          <w:rFonts w:ascii="Times New Roman" w:eastAsia="Times New Roman" w:hAnsi="Times New Roman" w:cs="Times New Roman"/>
          <w:color w:val="000000"/>
          <w:sz w:val="23"/>
          <w:szCs w:val="23"/>
        </w:rPr>
        <w:t>P</w:t>
      </w:r>
      <w:r w:rsidR="0061595E" w:rsidRPr="00F5020A">
        <w:rPr>
          <w:rFonts w:ascii="Times New Roman" w:eastAsia="Times New Roman" w:hAnsi="Times New Roman" w:cs="Times New Roman"/>
          <w:color w:val="000000"/>
          <w:sz w:val="23"/>
          <w:szCs w:val="23"/>
        </w:rPr>
        <w:t>ardavėjui</w:t>
      </w:r>
      <w:r w:rsidR="00CF6EDC" w:rsidRPr="00F5020A">
        <w:rPr>
          <w:rFonts w:ascii="Times New Roman" w:eastAsia="Times New Roman" w:hAnsi="Times New Roman" w:cs="Times New Roman"/>
          <w:color w:val="000000"/>
          <w:sz w:val="23"/>
          <w:szCs w:val="23"/>
        </w:rPr>
        <w:t xml:space="preserve"> Sutartyje nustatyta tvarka.</w:t>
      </w:r>
    </w:p>
    <w:p w14:paraId="5454B545" w14:textId="16B875E7" w:rsidR="00510882" w:rsidRPr="00F5020A" w:rsidRDefault="00510882" w:rsidP="00707544">
      <w:pPr>
        <w:pStyle w:val="Sraopastraipa"/>
        <w:numPr>
          <w:ilvl w:val="1"/>
          <w:numId w:val="1"/>
        </w:numPr>
        <w:spacing w:after="0" w:line="240" w:lineRule="auto"/>
        <w:ind w:right="-55"/>
        <w:jc w:val="both"/>
        <w:rPr>
          <w:rFonts w:ascii="Times New Roman" w:eastAsia="Times New Roman" w:hAnsi="Times New Roman" w:cs="Times New Roman"/>
          <w:color w:val="000000" w:themeColor="text1"/>
          <w:sz w:val="23"/>
          <w:szCs w:val="23"/>
        </w:rPr>
      </w:pPr>
      <w:r w:rsidRPr="00F5020A">
        <w:rPr>
          <w:rFonts w:ascii="Times New Roman" w:eastAsia="Times New Roman" w:hAnsi="Times New Roman" w:cs="Times New Roman"/>
          <w:color w:val="000000" w:themeColor="text1"/>
          <w:sz w:val="23"/>
          <w:szCs w:val="23"/>
        </w:rPr>
        <w:t xml:space="preserve">Bendra Sutarties </w:t>
      </w:r>
      <w:r w:rsidR="008B0E4C" w:rsidRPr="00F5020A">
        <w:rPr>
          <w:rFonts w:ascii="Times New Roman" w:eastAsia="Times New Roman" w:hAnsi="Times New Roman" w:cs="Times New Roman"/>
          <w:color w:val="000000" w:themeColor="text1"/>
          <w:sz w:val="23"/>
          <w:szCs w:val="23"/>
        </w:rPr>
        <w:t xml:space="preserve">vertė (fiksuota </w:t>
      </w:r>
      <w:r w:rsidRPr="00F5020A">
        <w:rPr>
          <w:rFonts w:ascii="Times New Roman" w:eastAsia="Times New Roman" w:hAnsi="Times New Roman" w:cs="Times New Roman"/>
          <w:color w:val="000000" w:themeColor="text1"/>
          <w:sz w:val="23"/>
          <w:szCs w:val="23"/>
        </w:rPr>
        <w:t>prekių kaina</w:t>
      </w:r>
      <w:r w:rsidR="008B0E4C" w:rsidRPr="00F5020A">
        <w:rPr>
          <w:rFonts w:ascii="Times New Roman" w:eastAsia="Times New Roman" w:hAnsi="Times New Roman" w:cs="Times New Roman"/>
          <w:color w:val="000000" w:themeColor="text1"/>
          <w:sz w:val="23"/>
          <w:szCs w:val="23"/>
        </w:rPr>
        <w:t>)</w:t>
      </w:r>
      <w:r w:rsidR="00721DF8" w:rsidRPr="00F5020A">
        <w:rPr>
          <w:rFonts w:ascii="Times New Roman" w:eastAsia="Times New Roman" w:hAnsi="Times New Roman" w:cs="Times New Roman"/>
          <w:color w:val="000000" w:themeColor="text1"/>
          <w:sz w:val="23"/>
          <w:szCs w:val="23"/>
        </w:rPr>
        <w:t>:</w:t>
      </w:r>
      <w:r w:rsidR="00013DA8" w:rsidRPr="00F5020A">
        <w:rPr>
          <w:rFonts w:ascii="Times New Roman" w:hAnsi="Times New Roman" w:cs="Times New Roman"/>
          <w:sz w:val="23"/>
          <w:szCs w:val="23"/>
        </w:rPr>
        <w:t xml:space="preserve"> </w:t>
      </w:r>
      <w:r w:rsidR="00155469" w:rsidRPr="00155469">
        <w:rPr>
          <w:rFonts w:ascii="Times New Roman" w:eastAsia="Times New Roman" w:hAnsi="Times New Roman" w:cs="Times New Roman"/>
          <w:color w:val="000000" w:themeColor="text1"/>
          <w:sz w:val="23"/>
          <w:szCs w:val="23"/>
        </w:rPr>
        <w:t>3</w:t>
      </w:r>
      <w:r w:rsidR="00274B95">
        <w:rPr>
          <w:rFonts w:ascii="Times New Roman" w:eastAsia="Times New Roman" w:hAnsi="Times New Roman" w:cs="Times New Roman"/>
          <w:color w:val="000000" w:themeColor="text1"/>
          <w:sz w:val="23"/>
          <w:szCs w:val="23"/>
        </w:rPr>
        <w:t> </w:t>
      </w:r>
      <w:r w:rsidR="00155469" w:rsidRPr="00155469">
        <w:rPr>
          <w:rFonts w:ascii="Times New Roman" w:eastAsia="Times New Roman" w:hAnsi="Times New Roman" w:cs="Times New Roman"/>
          <w:color w:val="000000" w:themeColor="text1"/>
          <w:sz w:val="23"/>
          <w:szCs w:val="23"/>
        </w:rPr>
        <w:t>758</w:t>
      </w:r>
      <w:r w:rsidR="00274B95">
        <w:rPr>
          <w:rFonts w:ascii="Times New Roman" w:eastAsia="Times New Roman" w:hAnsi="Times New Roman" w:cs="Times New Roman"/>
          <w:color w:val="000000" w:themeColor="text1"/>
          <w:sz w:val="23"/>
          <w:szCs w:val="23"/>
        </w:rPr>
        <w:t xml:space="preserve"> </w:t>
      </w:r>
      <w:r w:rsidR="00155469" w:rsidRPr="00155469">
        <w:rPr>
          <w:rFonts w:ascii="Times New Roman" w:eastAsia="Times New Roman" w:hAnsi="Times New Roman" w:cs="Times New Roman"/>
          <w:color w:val="000000" w:themeColor="text1"/>
          <w:sz w:val="23"/>
          <w:szCs w:val="23"/>
        </w:rPr>
        <w:t>400,00</w:t>
      </w:r>
      <w:r w:rsidR="00013DA8" w:rsidRPr="00F5020A">
        <w:rPr>
          <w:rFonts w:ascii="Times New Roman" w:eastAsia="Times New Roman" w:hAnsi="Times New Roman" w:cs="Times New Roman"/>
          <w:color w:val="000000" w:themeColor="text1"/>
          <w:sz w:val="23"/>
          <w:szCs w:val="23"/>
        </w:rPr>
        <w:t xml:space="preserve"> Eur (</w:t>
      </w:r>
      <w:r w:rsidR="00155469">
        <w:rPr>
          <w:rFonts w:ascii="Times New Roman" w:eastAsia="Times New Roman" w:hAnsi="Times New Roman" w:cs="Times New Roman"/>
          <w:color w:val="000000" w:themeColor="text1"/>
          <w:sz w:val="23"/>
          <w:szCs w:val="23"/>
        </w:rPr>
        <w:t xml:space="preserve">trys milijonai septyni šimtai penkiasdešimt aštuoni tūkstančiai keturi šimtai </w:t>
      </w:r>
      <w:r w:rsidR="00013DA8" w:rsidRPr="00F5020A">
        <w:rPr>
          <w:rFonts w:ascii="Times New Roman" w:eastAsia="Times New Roman" w:hAnsi="Times New Roman" w:cs="Times New Roman"/>
          <w:color w:val="000000" w:themeColor="text1"/>
          <w:sz w:val="23"/>
          <w:szCs w:val="23"/>
        </w:rPr>
        <w:t>eur</w:t>
      </w:r>
      <w:r w:rsidR="00155469">
        <w:rPr>
          <w:rFonts w:ascii="Times New Roman" w:eastAsia="Times New Roman" w:hAnsi="Times New Roman" w:cs="Times New Roman"/>
          <w:color w:val="000000" w:themeColor="text1"/>
          <w:sz w:val="23"/>
          <w:szCs w:val="23"/>
        </w:rPr>
        <w:t>ų</w:t>
      </w:r>
      <w:r w:rsidR="00013DA8" w:rsidRPr="00F5020A">
        <w:rPr>
          <w:rFonts w:ascii="Times New Roman" w:eastAsia="Times New Roman" w:hAnsi="Times New Roman" w:cs="Times New Roman"/>
          <w:color w:val="000000" w:themeColor="text1"/>
          <w:sz w:val="23"/>
          <w:szCs w:val="23"/>
        </w:rPr>
        <w:t xml:space="preserve">) be pridėtinės vertės mokesčio (toliau – PVM) ir </w:t>
      </w:r>
      <w:r w:rsidR="00155469" w:rsidRPr="00155469">
        <w:rPr>
          <w:rFonts w:ascii="Times New Roman" w:eastAsia="Times New Roman" w:hAnsi="Times New Roman" w:cs="Times New Roman"/>
          <w:color w:val="000000" w:themeColor="text1"/>
          <w:sz w:val="23"/>
          <w:szCs w:val="23"/>
        </w:rPr>
        <w:t>3</w:t>
      </w:r>
      <w:r w:rsidR="00274B95">
        <w:rPr>
          <w:rFonts w:ascii="Times New Roman" w:eastAsia="Times New Roman" w:hAnsi="Times New Roman" w:cs="Times New Roman"/>
          <w:color w:val="000000" w:themeColor="text1"/>
          <w:sz w:val="23"/>
          <w:szCs w:val="23"/>
        </w:rPr>
        <w:t> </w:t>
      </w:r>
      <w:r w:rsidR="00155469" w:rsidRPr="00155469">
        <w:rPr>
          <w:rFonts w:ascii="Times New Roman" w:eastAsia="Times New Roman" w:hAnsi="Times New Roman" w:cs="Times New Roman"/>
          <w:color w:val="000000" w:themeColor="text1"/>
          <w:sz w:val="23"/>
          <w:szCs w:val="23"/>
        </w:rPr>
        <w:t>946</w:t>
      </w:r>
      <w:r w:rsidR="00274B95">
        <w:rPr>
          <w:rFonts w:ascii="Times New Roman" w:eastAsia="Times New Roman" w:hAnsi="Times New Roman" w:cs="Times New Roman"/>
          <w:color w:val="000000" w:themeColor="text1"/>
          <w:sz w:val="23"/>
          <w:szCs w:val="23"/>
        </w:rPr>
        <w:t xml:space="preserve"> </w:t>
      </w:r>
      <w:r w:rsidR="00155469" w:rsidRPr="00155469">
        <w:rPr>
          <w:rFonts w:ascii="Times New Roman" w:eastAsia="Times New Roman" w:hAnsi="Times New Roman" w:cs="Times New Roman"/>
          <w:color w:val="000000" w:themeColor="text1"/>
          <w:sz w:val="23"/>
          <w:szCs w:val="23"/>
        </w:rPr>
        <w:t>320,00</w:t>
      </w:r>
      <w:r w:rsidR="00013DA8" w:rsidRPr="00F5020A">
        <w:rPr>
          <w:rFonts w:ascii="Times New Roman" w:eastAsia="Times New Roman" w:hAnsi="Times New Roman" w:cs="Times New Roman"/>
          <w:color w:val="000000" w:themeColor="text1"/>
          <w:sz w:val="23"/>
          <w:szCs w:val="23"/>
        </w:rPr>
        <w:t xml:space="preserve"> Eur (</w:t>
      </w:r>
      <w:r w:rsidR="00155469">
        <w:rPr>
          <w:rFonts w:ascii="Times New Roman" w:eastAsia="Times New Roman" w:hAnsi="Times New Roman" w:cs="Times New Roman"/>
          <w:color w:val="000000" w:themeColor="text1"/>
          <w:sz w:val="23"/>
          <w:szCs w:val="23"/>
        </w:rPr>
        <w:t xml:space="preserve">trys milijonai devyni šimtai keturiasdešimt šeši tūkstančiai trys šimtai dvidešimt </w:t>
      </w:r>
      <w:r w:rsidR="00013DA8" w:rsidRPr="00F5020A">
        <w:rPr>
          <w:rFonts w:ascii="Times New Roman" w:eastAsia="Times New Roman" w:hAnsi="Times New Roman" w:cs="Times New Roman"/>
          <w:color w:val="000000" w:themeColor="text1"/>
          <w:sz w:val="23"/>
          <w:szCs w:val="23"/>
        </w:rPr>
        <w:t>eur</w:t>
      </w:r>
      <w:r w:rsidR="00155469">
        <w:rPr>
          <w:rFonts w:ascii="Times New Roman" w:eastAsia="Times New Roman" w:hAnsi="Times New Roman" w:cs="Times New Roman"/>
          <w:color w:val="000000" w:themeColor="text1"/>
          <w:sz w:val="23"/>
          <w:szCs w:val="23"/>
        </w:rPr>
        <w:t>ų</w:t>
      </w:r>
      <w:r w:rsidR="00013DA8" w:rsidRPr="00F5020A">
        <w:rPr>
          <w:rFonts w:ascii="Times New Roman" w:eastAsia="Times New Roman" w:hAnsi="Times New Roman" w:cs="Times New Roman"/>
          <w:color w:val="000000" w:themeColor="text1"/>
          <w:sz w:val="23"/>
          <w:szCs w:val="23"/>
        </w:rPr>
        <w:t>)</w:t>
      </w:r>
      <w:r w:rsidR="008F72CE" w:rsidRPr="00F5020A">
        <w:rPr>
          <w:rFonts w:ascii="Times New Roman" w:eastAsia="Times New Roman" w:hAnsi="Times New Roman" w:cs="Times New Roman"/>
          <w:color w:val="000000" w:themeColor="text1"/>
          <w:sz w:val="23"/>
          <w:szCs w:val="23"/>
        </w:rPr>
        <w:t xml:space="preserve"> su PVM.</w:t>
      </w:r>
    </w:p>
    <w:p w14:paraId="50BAF414" w14:textId="21E33374" w:rsidR="00707544" w:rsidRPr="0094396C" w:rsidRDefault="005D566F" w:rsidP="00707544">
      <w:pPr>
        <w:pStyle w:val="Sraopastraipa"/>
        <w:numPr>
          <w:ilvl w:val="1"/>
          <w:numId w:val="1"/>
        </w:numPr>
        <w:spacing w:after="0" w:line="240" w:lineRule="auto"/>
        <w:ind w:right="-55"/>
        <w:jc w:val="both"/>
        <w:rPr>
          <w:rFonts w:ascii="Times New Roman" w:eastAsia="Times New Roman" w:hAnsi="Times New Roman" w:cs="Times New Roman"/>
          <w:sz w:val="23"/>
          <w:szCs w:val="23"/>
        </w:rPr>
      </w:pPr>
      <w:r w:rsidRPr="0094396C">
        <w:rPr>
          <w:rFonts w:ascii="Times New Roman" w:eastAsia="Times New Roman" w:hAnsi="Times New Roman" w:cs="Times New Roman"/>
          <w:sz w:val="23"/>
          <w:szCs w:val="23"/>
        </w:rPr>
        <w:t>Į Sutarti</w:t>
      </w:r>
      <w:r w:rsidR="00013DA8" w:rsidRPr="0094396C">
        <w:rPr>
          <w:rFonts w:ascii="Times New Roman" w:eastAsia="Times New Roman" w:hAnsi="Times New Roman" w:cs="Times New Roman"/>
          <w:sz w:val="23"/>
          <w:szCs w:val="23"/>
        </w:rPr>
        <w:t>mi perkamų</w:t>
      </w:r>
      <w:r w:rsidRPr="0094396C">
        <w:rPr>
          <w:rFonts w:ascii="Times New Roman" w:eastAsia="Times New Roman" w:hAnsi="Times New Roman" w:cs="Times New Roman"/>
          <w:sz w:val="23"/>
          <w:szCs w:val="23"/>
        </w:rPr>
        <w:t xml:space="preserve"> prekių kainą </w:t>
      </w:r>
      <w:r w:rsidR="0032500D" w:rsidRPr="0094396C">
        <w:rPr>
          <w:rFonts w:ascii="Times New Roman" w:eastAsia="Times New Roman" w:hAnsi="Times New Roman" w:cs="Times New Roman"/>
          <w:sz w:val="23"/>
          <w:szCs w:val="23"/>
        </w:rPr>
        <w:t>įskaitytas</w:t>
      </w:r>
      <w:r w:rsidR="003A5362" w:rsidRPr="0094396C">
        <w:rPr>
          <w:rFonts w:ascii="Times New Roman" w:eastAsia="Times New Roman" w:hAnsi="Times New Roman" w:cs="Times New Roman"/>
          <w:sz w:val="23"/>
          <w:szCs w:val="23"/>
        </w:rPr>
        <w:t xml:space="preserve"> prekių draudimas</w:t>
      </w:r>
      <w:r w:rsidRPr="0094396C">
        <w:rPr>
          <w:rFonts w:ascii="Times New Roman" w:eastAsia="Times New Roman" w:hAnsi="Times New Roman" w:cs="Times New Roman"/>
          <w:sz w:val="23"/>
          <w:szCs w:val="23"/>
        </w:rPr>
        <w:t xml:space="preserve">, </w:t>
      </w:r>
      <w:r w:rsidR="00F238E0" w:rsidRPr="0094396C">
        <w:rPr>
          <w:rFonts w:ascii="Times New Roman" w:eastAsia="Times New Roman" w:hAnsi="Times New Roman" w:cs="Times New Roman"/>
          <w:sz w:val="23"/>
          <w:szCs w:val="23"/>
        </w:rPr>
        <w:t xml:space="preserve">Pardavėjo išlaidos bei </w:t>
      </w:r>
      <w:r w:rsidRPr="0094396C">
        <w:rPr>
          <w:rFonts w:ascii="Times New Roman" w:eastAsia="Times New Roman" w:hAnsi="Times New Roman" w:cs="Times New Roman"/>
          <w:sz w:val="23"/>
          <w:szCs w:val="23"/>
        </w:rPr>
        <w:t xml:space="preserve">visi </w:t>
      </w:r>
      <w:r w:rsidR="00F238E0" w:rsidRPr="0094396C">
        <w:rPr>
          <w:rFonts w:ascii="Times New Roman" w:eastAsia="Times New Roman" w:hAnsi="Times New Roman" w:cs="Times New Roman"/>
          <w:sz w:val="23"/>
          <w:szCs w:val="23"/>
        </w:rPr>
        <w:t xml:space="preserve">kiti mokėtini </w:t>
      </w:r>
      <w:r w:rsidRPr="0094396C">
        <w:rPr>
          <w:rFonts w:ascii="Times New Roman" w:eastAsia="Times New Roman" w:hAnsi="Times New Roman" w:cs="Times New Roman"/>
          <w:sz w:val="23"/>
          <w:szCs w:val="23"/>
        </w:rPr>
        <w:t xml:space="preserve">mokesčiai ir pristatymas iki </w:t>
      </w:r>
      <w:r w:rsidR="00F07D57" w:rsidRPr="0094396C">
        <w:rPr>
          <w:rFonts w:ascii="Times New Roman" w:eastAsia="Times New Roman" w:hAnsi="Times New Roman" w:cs="Times New Roman"/>
          <w:sz w:val="23"/>
          <w:szCs w:val="23"/>
        </w:rPr>
        <w:t>užsakyme,</w:t>
      </w:r>
      <w:r w:rsidR="000066EE">
        <w:rPr>
          <w:rFonts w:ascii="Times New Roman" w:eastAsia="Times New Roman" w:hAnsi="Times New Roman" w:cs="Times New Roman"/>
          <w:sz w:val="23"/>
          <w:szCs w:val="23"/>
        </w:rPr>
        <w:t xml:space="preserve"> kuris</w:t>
      </w:r>
      <w:r w:rsidR="00F07D57" w:rsidRPr="0094396C">
        <w:rPr>
          <w:rFonts w:ascii="Times New Roman" w:eastAsia="Times New Roman" w:hAnsi="Times New Roman" w:cs="Times New Roman"/>
          <w:sz w:val="23"/>
          <w:szCs w:val="23"/>
        </w:rPr>
        <w:t xml:space="preserve"> </w:t>
      </w:r>
      <w:r w:rsidR="00F07D57" w:rsidRPr="0094396C">
        <w:rPr>
          <w:rFonts w:ascii="Times New Roman" w:hAnsi="Times New Roman" w:cs="Times New Roman"/>
          <w:sz w:val="23"/>
          <w:szCs w:val="23"/>
        </w:rPr>
        <w:t>teikiam</w:t>
      </w:r>
      <w:r w:rsidR="003D0B29" w:rsidRPr="0094396C">
        <w:rPr>
          <w:rFonts w:ascii="Times New Roman" w:hAnsi="Times New Roman" w:cs="Times New Roman"/>
          <w:sz w:val="23"/>
          <w:szCs w:val="23"/>
        </w:rPr>
        <w:t>a</w:t>
      </w:r>
      <w:r w:rsidR="000066EE">
        <w:rPr>
          <w:rFonts w:ascii="Times New Roman" w:hAnsi="Times New Roman" w:cs="Times New Roman"/>
          <w:sz w:val="23"/>
          <w:szCs w:val="23"/>
        </w:rPr>
        <w:t>s</w:t>
      </w:r>
      <w:r w:rsidR="00F07D57" w:rsidRPr="0094396C">
        <w:rPr>
          <w:rFonts w:ascii="Times New Roman" w:hAnsi="Times New Roman" w:cs="Times New Roman"/>
          <w:sz w:val="23"/>
          <w:szCs w:val="23"/>
        </w:rPr>
        <w:t xml:space="preserve"> </w:t>
      </w:r>
      <w:r w:rsidR="00A04780" w:rsidRPr="0094396C">
        <w:rPr>
          <w:rFonts w:ascii="Times New Roman" w:hAnsi="Times New Roman" w:cs="Times New Roman"/>
          <w:sz w:val="23"/>
          <w:szCs w:val="23"/>
        </w:rPr>
        <w:t xml:space="preserve">vadovaujantis </w:t>
      </w:r>
      <w:r w:rsidR="005D02B7">
        <w:rPr>
          <w:rFonts w:ascii="Times New Roman" w:hAnsi="Times New Roman" w:cs="Times New Roman"/>
          <w:sz w:val="23"/>
          <w:szCs w:val="23"/>
        </w:rPr>
        <w:t>Į</w:t>
      </w:r>
      <w:r w:rsidR="005D02B7" w:rsidRPr="0094396C">
        <w:rPr>
          <w:rFonts w:ascii="Times New Roman" w:hAnsi="Times New Roman" w:cs="Times New Roman"/>
          <w:sz w:val="23"/>
          <w:szCs w:val="23"/>
        </w:rPr>
        <w:t>sakymu</w:t>
      </w:r>
      <w:r w:rsidR="00A04780" w:rsidRPr="0094396C">
        <w:rPr>
          <w:rFonts w:ascii="Times New Roman" w:hAnsi="Times New Roman" w:cs="Times New Roman"/>
          <w:sz w:val="23"/>
          <w:szCs w:val="23"/>
        </w:rPr>
        <w:t xml:space="preserve"> </w:t>
      </w:r>
      <w:r w:rsidR="00BF4609">
        <w:rPr>
          <w:rFonts w:ascii="Times New Roman" w:hAnsi="Times New Roman" w:cs="Times New Roman"/>
          <w:sz w:val="23"/>
          <w:szCs w:val="23"/>
        </w:rPr>
        <w:t>patvirtintu</w:t>
      </w:r>
      <w:r w:rsidR="00155469" w:rsidRPr="00155469">
        <w:t xml:space="preserve"> </w:t>
      </w:r>
      <w:r w:rsidR="00155469" w:rsidRPr="00155469">
        <w:rPr>
          <w:rFonts w:ascii="Times New Roman" w:hAnsi="Times New Roman" w:cs="Times New Roman"/>
          <w:sz w:val="23"/>
          <w:szCs w:val="23"/>
        </w:rPr>
        <w:t>Privalomojo sveikatos draudimo fondo biudžeto lėšomis įsigyjamų imuninių vaistinių preparatų užsakymo ir jų panaudojimo asmens sveikatos priežiūros įstaigose, atliekančiose skiepijimo procedūras, kontrolės tvarkos</w:t>
      </w:r>
      <w:r w:rsidR="00BF4609">
        <w:rPr>
          <w:rFonts w:ascii="Times New Roman" w:hAnsi="Times New Roman" w:cs="Times New Roman"/>
          <w:sz w:val="23"/>
          <w:szCs w:val="23"/>
        </w:rPr>
        <w:t xml:space="preserve"> aprašu</w:t>
      </w:r>
      <w:r w:rsidR="003D0B29" w:rsidRPr="0094396C">
        <w:rPr>
          <w:rFonts w:ascii="Times New Roman" w:hAnsi="Times New Roman" w:cs="Times New Roman"/>
          <w:sz w:val="23"/>
          <w:szCs w:val="23"/>
        </w:rPr>
        <w:t xml:space="preserve"> </w:t>
      </w:r>
      <w:r w:rsidR="00A04780" w:rsidRPr="0094396C">
        <w:rPr>
          <w:rFonts w:ascii="Times New Roman" w:hAnsi="Times New Roman" w:cs="Times New Roman"/>
          <w:sz w:val="23"/>
          <w:szCs w:val="23"/>
        </w:rPr>
        <w:t xml:space="preserve">(toliau – </w:t>
      </w:r>
      <w:r w:rsidR="003D0B29" w:rsidRPr="0094396C">
        <w:rPr>
          <w:rFonts w:ascii="Times New Roman" w:hAnsi="Times New Roman" w:cs="Times New Roman"/>
          <w:sz w:val="23"/>
          <w:szCs w:val="23"/>
        </w:rPr>
        <w:t>Aprašas</w:t>
      </w:r>
      <w:r w:rsidR="00BF4609">
        <w:rPr>
          <w:rFonts w:ascii="Times New Roman" w:hAnsi="Times New Roman" w:cs="Times New Roman"/>
          <w:sz w:val="23"/>
          <w:szCs w:val="23"/>
        </w:rPr>
        <w:t>)</w:t>
      </w:r>
      <w:r w:rsidR="00F07D57" w:rsidRPr="0094396C">
        <w:rPr>
          <w:rFonts w:ascii="Times New Roman" w:hAnsi="Times New Roman" w:cs="Times New Roman"/>
          <w:sz w:val="23"/>
          <w:szCs w:val="23"/>
        </w:rPr>
        <w:t>,</w:t>
      </w:r>
      <w:r w:rsidR="00F07D57" w:rsidRPr="0094396C">
        <w:rPr>
          <w:rFonts w:ascii="Times New Roman" w:eastAsia="Times New Roman" w:hAnsi="Times New Roman" w:cs="Times New Roman"/>
          <w:sz w:val="23"/>
          <w:szCs w:val="23"/>
        </w:rPr>
        <w:t xml:space="preserve"> </w:t>
      </w:r>
      <w:r w:rsidR="00707544" w:rsidRPr="0094396C">
        <w:rPr>
          <w:rFonts w:ascii="Times New Roman" w:eastAsia="Times New Roman" w:hAnsi="Times New Roman" w:cs="Times New Roman"/>
          <w:sz w:val="23"/>
          <w:szCs w:val="23"/>
        </w:rPr>
        <w:t>nurodyt</w:t>
      </w:r>
      <w:r w:rsidR="00593847">
        <w:rPr>
          <w:rFonts w:ascii="Times New Roman" w:eastAsia="Times New Roman" w:hAnsi="Times New Roman" w:cs="Times New Roman"/>
          <w:sz w:val="23"/>
          <w:szCs w:val="23"/>
        </w:rPr>
        <w:t>as</w:t>
      </w:r>
      <w:r w:rsidR="00707544" w:rsidRPr="0094396C">
        <w:rPr>
          <w:rFonts w:ascii="Times New Roman" w:eastAsia="Times New Roman" w:hAnsi="Times New Roman" w:cs="Times New Roman"/>
          <w:sz w:val="23"/>
          <w:szCs w:val="23"/>
        </w:rPr>
        <w:t xml:space="preserve"> </w:t>
      </w:r>
      <w:bookmarkStart w:id="4" w:name="_Hlk73358102"/>
      <w:r w:rsidR="009331FD" w:rsidRPr="0094396C">
        <w:rPr>
          <w:rFonts w:ascii="Times New Roman" w:eastAsia="Times New Roman" w:hAnsi="Times New Roman" w:cs="Times New Roman"/>
          <w:sz w:val="23"/>
          <w:szCs w:val="23"/>
        </w:rPr>
        <w:t xml:space="preserve">ne mažiau </w:t>
      </w:r>
      <w:r w:rsidR="00BF4609">
        <w:rPr>
          <w:rFonts w:ascii="Times New Roman" w:eastAsia="Times New Roman" w:hAnsi="Times New Roman" w:cs="Times New Roman"/>
          <w:sz w:val="23"/>
          <w:szCs w:val="23"/>
        </w:rPr>
        <w:t xml:space="preserve">nei </w:t>
      </w:r>
      <w:r w:rsidR="009331FD" w:rsidRPr="0094396C">
        <w:rPr>
          <w:rFonts w:ascii="Times New Roman" w:eastAsia="Times New Roman" w:hAnsi="Times New Roman" w:cs="Times New Roman"/>
          <w:sz w:val="23"/>
          <w:szCs w:val="23"/>
        </w:rPr>
        <w:t>520</w:t>
      </w:r>
      <w:r w:rsidR="000066EE">
        <w:rPr>
          <w:rFonts w:ascii="Times New Roman" w:eastAsia="Times New Roman" w:hAnsi="Times New Roman" w:cs="Times New Roman"/>
          <w:sz w:val="23"/>
          <w:szCs w:val="23"/>
        </w:rPr>
        <w:t xml:space="preserve"> </w:t>
      </w:r>
      <w:r w:rsidR="001811E8" w:rsidRPr="0094396C">
        <w:rPr>
          <w:rFonts w:ascii="Times New Roman" w:eastAsia="Times New Roman" w:hAnsi="Times New Roman" w:cs="Times New Roman"/>
          <w:sz w:val="23"/>
          <w:szCs w:val="23"/>
        </w:rPr>
        <w:t xml:space="preserve">asmens sveikatos priežiūros </w:t>
      </w:r>
      <w:bookmarkEnd w:id="4"/>
      <w:r w:rsidR="00707544" w:rsidRPr="0094396C">
        <w:rPr>
          <w:rFonts w:ascii="Times New Roman" w:eastAsia="Times New Roman" w:hAnsi="Times New Roman" w:cs="Times New Roman"/>
          <w:sz w:val="23"/>
          <w:szCs w:val="23"/>
        </w:rPr>
        <w:t>įstaig</w:t>
      </w:r>
      <w:r w:rsidR="00593847">
        <w:rPr>
          <w:rFonts w:ascii="Times New Roman" w:eastAsia="Times New Roman" w:hAnsi="Times New Roman" w:cs="Times New Roman"/>
          <w:sz w:val="23"/>
          <w:szCs w:val="23"/>
        </w:rPr>
        <w:t>as</w:t>
      </w:r>
      <w:r w:rsidR="00CF6EDC" w:rsidRPr="0094396C">
        <w:rPr>
          <w:rFonts w:ascii="Times New Roman" w:eastAsia="Times New Roman" w:hAnsi="Times New Roman" w:cs="Times New Roman"/>
          <w:sz w:val="23"/>
          <w:szCs w:val="23"/>
        </w:rPr>
        <w:t xml:space="preserve"> Lietuvoje</w:t>
      </w:r>
      <w:r w:rsidR="00707544" w:rsidRPr="0094396C">
        <w:rPr>
          <w:rFonts w:ascii="Times New Roman" w:eastAsia="Times New Roman" w:hAnsi="Times New Roman" w:cs="Times New Roman"/>
          <w:sz w:val="23"/>
          <w:szCs w:val="23"/>
        </w:rPr>
        <w:t xml:space="preserve"> (toliau – prekės gavėjų).</w:t>
      </w:r>
    </w:p>
    <w:p w14:paraId="2F327F34" w14:textId="2439BF89" w:rsidR="005D566F" w:rsidRDefault="005D566F" w:rsidP="005D566F">
      <w:pPr>
        <w:numPr>
          <w:ilvl w:val="1"/>
          <w:numId w:val="1"/>
        </w:numPr>
        <w:spacing w:after="0" w:line="240" w:lineRule="auto"/>
        <w:ind w:right="-55"/>
        <w:jc w:val="both"/>
        <w:rPr>
          <w:rFonts w:ascii="Times New Roman" w:eastAsia="Times New Roman" w:hAnsi="Times New Roman" w:cs="Times New Roman"/>
          <w:color w:val="000000"/>
          <w:sz w:val="23"/>
          <w:szCs w:val="23"/>
        </w:rPr>
      </w:pPr>
      <w:r w:rsidRPr="00F5020A">
        <w:rPr>
          <w:rFonts w:ascii="Times New Roman" w:eastAsia="Times New Roman" w:hAnsi="Times New Roman" w:cs="Times New Roman"/>
          <w:color w:val="000000"/>
          <w:sz w:val="23"/>
          <w:szCs w:val="23"/>
        </w:rPr>
        <w:t xml:space="preserve">Vykdydamos šią </w:t>
      </w:r>
      <w:r w:rsidR="00F238E0" w:rsidRPr="00F5020A">
        <w:rPr>
          <w:rFonts w:ascii="Times New Roman" w:eastAsia="Times New Roman" w:hAnsi="Times New Roman" w:cs="Times New Roman"/>
          <w:color w:val="000000"/>
          <w:sz w:val="23"/>
          <w:szCs w:val="23"/>
        </w:rPr>
        <w:t>S</w:t>
      </w:r>
      <w:r w:rsidRPr="00F5020A">
        <w:rPr>
          <w:rFonts w:ascii="Times New Roman" w:eastAsia="Times New Roman" w:hAnsi="Times New Roman" w:cs="Times New Roman"/>
          <w:color w:val="000000"/>
          <w:sz w:val="23"/>
          <w:szCs w:val="23"/>
        </w:rPr>
        <w:t>utartį, šalys vadovaujasi Lietuvos Respublikos įstatymais, kitais norminiais aktais bei Sutarties sąlygomis.</w:t>
      </w:r>
    </w:p>
    <w:p w14:paraId="5675AECE" w14:textId="5E64176C" w:rsidR="005D02B7" w:rsidRDefault="005D02B7" w:rsidP="005D02B7">
      <w:pPr>
        <w:spacing w:after="0" w:line="240" w:lineRule="auto"/>
        <w:ind w:right="-55"/>
        <w:jc w:val="both"/>
        <w:rPr>
          <w:rFonts w:ascii="Times New Roman" w:eastAsia="Times New Roman" w:hAnsi="Times New Roman" w:cs="Times New Roman"/>
          <w:color w:val="000000"/>
          <w:sz w:val="23"/>
          <w:szCs w:val="23"/>
        </w:rPr>
      </w:pPr>
    </w:p>
    <w:p w14:paraId="40E38425" w14:textId="73514738" w:rsidR="005D02B7" w:rsidRDefault="005D02B7" w:rsidP="005D02B7">
      <w:pPr>
        <w:spacing w:after="0" w:line="240" w:lineRule="auto"/>
        <w:ind w:right="-55"/>
        <w:jc w:val="both"/>
        <w:rPr>
          <w:rFonts w:ascii="Times New Roman" w:eastAsia="Times New Roman" w:hAnsi="Times New Roman" w:cs="Times New Roman"/>
          <w:color w:val="000000"/>
          <w:sz w:val="23"/>
          <w:szCs w:val="23"/>
        </w:rPr>
      </w:pPr>
    </w:p>
    <w:p w14:paraId="10263000" w14:textId="77777777" w:rsidR="005D02B7" w:rsidRPr="00F5020A" w:rsidRDefault="005D02B7" w:rsidP="005D02B7">
      <w:pPr>
        <w:spacing w:after="0" w:line="240" w:lineRule="auto"/>
        <w:ind w:right="-55"/>
        <w:jc w:val="both"/>
        <w:rPr>
          <w:rFonts w:ascii="Times New Roman" w:eastAsia="Times New Roman" w:hAnsi="Times New Roman" w:cs="Times New Roman"/>
          <w:color w:val="000000"/>
          <w:sz w:val="23"/>
          <w:szCs w:val="23"/>
        </w:rPr>
      </w:pPr>
    </w:p>
    <w:p w14:paraId="3F46C2DC" w14:textId="77777777" w:rsidR="005D566F" w:rsidRPr="00F5020A" w:rsidRDefault="005D566F" w:rsidP="005D566F">
      <w:pPr>
        <w:spacing w:after="0" w:line="240" w:lineRule="auto"/>
        <w:ind w:left="480" w:right="-55"/>
        <w:jc w:val="both"/>
        <w:rPr>
          <w:rFonts w:ascii="Times New Roman" w:eastAsia="Times New Roman" w:hAnsi="Times New Roman" w:cs="Times New Roman"/>
          <w:color w:val="000000"/>
          <w:sz w:val="23"/>
          <w:szCs w:val="23"/>
        </w:rPr>
      </w:pPr>
    </w:p>
    <w:p w14:paraId="18AE4B04" w14:textId="77777777" w:rsidR="005D566F" w:rsidRPr="00F5020A" w:rsidRDefault="005D566F" w:rsidP="005D566F">
      <w:pPr>
        <w:numPr>
          <w:ilvl w:val="0"/>
          <w:numId w:val="1"/>
        </w:numPr>
        <w:spacing w:after="0" w:line="240" w:lineRule="auto"/>
        <w:ind w:left="360" w:right="-55"/>
        <w:jc w:val="center"/>
        <w:rPr>
          <w:rFonts w:ascii="Times New Roman" w:eastAsia="Times New Roman" w:hAnsi="Times New Roman" w:cs="Times New Roman"/>
          <w:b/>
          <w:color w:val="000000"/>
          <w:sz w:val="23"/>
          <w:szCs w:val="23"/>
        </w:rPr>
      </w:pPr>
      <w:r w:rsidRPr="00F5020A">
        <w:rPr>
          <w:rFonts w:ascii="Times New Roman" w:eastAsia="Times New Roman" w:hAnsi="Times New Roman" w:cs="Times New Roman"/>
          <w:b/>
          <w:color w:val="000000"/>
          <w:sz w:val="23"/>
          <w:szCs w:val="23"/>
        </w:rPr>
        <w:lastRenderedPageBreak/>
        <w:t>Prekių pristatymas</w:t>
      </w:r>
    </w:p>
    <w:p w14:paraId="71808ACD" w14:textId="77777777" w:rsidR="00E76A3A" w:rsidRPr="0094396C" w:rsidRDefault="00E76A3A" w:rsidP="00E76A3A">
      <w:pPr>
        <w:spacing w:after="0" w:line="240" w:lineRule="auto"/>
        <w:ind w:left="360" w:right="-55"/>
        <w:rPr>
          <w:rFonts w:ascii="Times New Roman" w:eastAsia="Times New Roman" w:hAnsi="Times New Roman" w:cs="Times New Roman"/>
          <w:b/>
          <w:sz w:val="23"/>
          <w:szCs w:val="23"/>
        </w:rPr>
      </w:pPr>
    </w:p>
    <w:p w14:paraId="6B59DD12" w14:textId="473B7BF9" w:rsidR="005D566F" w:rsidRPr="0094396C" w:rsidRDefault="005D566F" w:rsidP="005D566F">
      <w:pPr>
        <w:pStyle w:val="Sraopastraipa"/>
        <w:numPr>
          <w:ilvl w:val="1"/>
          <w:numId w:val="1"/>
        </w:numPr>
        <w:spacing w:after="0" w:line="240" w:lineRule="auto"/>
        <w:ind w:right="-55"/>
        <w:jc w:val="both"/>
        <w:rPr>
          <w:rFonts w:ascii="Times New Roman" w:eastAsia="Times New Roman" w:hAnsi="Times New Roman" w:cs="Times New Roman"/>
          <w:sz w:val="23"/>
          <w:szCs w:val="23"/>
        </w:rPr>
      </w:pPr>
      <w:r w:rsidRPr="0094396C">
        <w:rPr>
          <w:rFonts w:ascii="Times New Roman" w:eastAsia="Times New Roman" w:hAnsi="Times New Roman" w:cs="Times New Roman"/>
          <w:sz w:val="23"/>
          <w:szCs w:val="23"/>
        </w:rPr>
        <w:t xml:space="preserve">Perkamos prekės turi būti Pardavėjo transportu pristatytos į </w:t>
      </w:r>
      <w:r w:rsidR="00A04780" w:rsidRPr="0094396C">
        <w:rPr>
          <w:rFonts w:ascii="Times New Roman" w:eastAsia="Times New Roman" w:hAnsi="Times New Roman" w:cs="Times New Roman"/>
          <w:sz w:val="23"/>
          <w:szCs w:val="23"/>
        </w:rPr>
        <w:t xml:space="preserve">užsakyme, </w:t>
      </w:r>
      <w:r w:rsidR="002F320D" w:rsidRPr="0094396C">
        <w:rPr>
          <w:rFonts w:ascii="Times New Roman" w:eastAsia="Times New Roman" w:hAnsi="Times New Roman" w:cs="Times New Roman"/>
          <w:sz w:val="23"/>
          <w:szCs w:val="23"/>
        </w:rPr>
        <w:t xml:space="preserve">nurodytas </w:t>
      </w:r>
      <w:r w:rsidR="001811E8" w:rsidRPr="0094396C">
        <w:rPr>
          <w:rFonts w:ascii="Times New Roman" w:eastAsia="Times New Roman" w:hAnsi="Times New Roman" w:cs="Times New Roman"/>
          <w:sz w:val="23"/>
          <w:szCs w:val="23"/>
        </w:rPr>
        <w:t>asmens sveikatos priežiūros</w:t>
      </w:r>
      <w:r w:rsidR="002F320D" w:rsidRPr="0094396C">
        <w:rPr>
          <w:rFonts w:ascii="Times New Roman" w:eastAsia="Times New Roman" w:hAnsi="Times New Roman" w:cs="Times New Roman"/>
          <w:sz w:val="23"/>
          <w:szCs w:val="23"/>
        </w:rPr>
        <w:t xml:space="preserve"> įstaigas Lietuvoje</w:t>
      </w:r>
      <w:r w:rsidRPr="0094396C">
        <w:rPr>
          <w:rFonts w:ascii="Times New Roman" w:eastAsia="Times New Roman" w:hAnsi="Times New Roman" w:cs="Times New Roman"/>
          <w:sz w:val="23"/>
          <w:szCs w:val="23"/>
        </w:rPr>
        <w:t>.</w:t>
      </w:r>
    </w:p>
    <w:p w14:paraId="7182EC74" w14:textId="154E71DF" w:rsidR="005D566F" w:rsidRPr="0094396C" w:rsidRDefault="005D566F" w:rsidP="005D566F">
      <w:pPr>
        <w:numPr>
          <w:ilvl w:val="1"/>
          <w:numId w:val="1"/>
        </w:numPr>
        <w:spacing w:after="0" w:line="240" w:lineRule="auto"/>
        <w:jc w:val="both"/>
        <w:rPr>
          <w:rFonts w:ascii="Times New Roman" w:eastAsia="Times New Roman" w:hAnsi="Times New Roman" w:cs="Times New Roman"/>
          <w:sz w:val="23"/>
          <w:szCs w:val="23"/>
        </w:rPr>
      </w:pPr>
      <w:r w:rsidRPr="0094396C">
        <w:rPr>
          <w:rFonts w:ascii="Times New Roman" w:eastAsia="Times New Roman" w:hAnsi="Times New Roman" w:cs="Times New Roman"/>
          <w:sz w:val="23"/>
          <w:szCs w:val="23"/>
        </w:rPr>
        <w:t>Konkret</w:t>
      </w:r>
      <w:r w:rsidR="00A04780" w:rsidRPr="0094396C">
        <w:rPr>
          <w:rFonts w:ascii="Times New Roman" w:eastAsia="Times New Roman" w:hAnsi="Times New Roman" w:cs="Times New Roman"/>
          <w:sz w:val="23"/>
          <w:szCs w:val="23"/>
        </w:rPr>
        <w:t>us</w:t>
      </w:r>
      <w:r w:rsidRPr="0094396C">
        <w:rPr>
          <w:rFonts w:ascii="Times New Roman" w:eastAsia="Times New Roman" w:hAnsi="Times New Roman" w:cs="Times New Roman"/>
          <w:sz w:val="23"/>
          <w:szCs w:val="23"/>
        </w:rPr>
        <w:t xml:space="preserve"> prekių kiek</w:t>
      </w:r>
      <w:r w:rsidR="00A04780" w:rsidRPr="0094396C">
        <w:rPr>
          <w:rFonts w:ascii="Times New Roman" w:eastAsia="Times New Roman" w:hAnsi="Times New Roman" w:cs="Times New Roman"/>
          <w:sz w:val="23"/>
          <w:szCs w:val="23"/>
        </w:rPr>
        <w:t>is</w:t>
      </w:r>
      <w:r w:rsidRPr="0094396C">
        <w:rPr>
          <w:rFonts w:ascii="Times New Roman" w:eastAsia="Times New Roman" w:hAnsi="Times New Roman" w:cs="Times New Roman"/>
          <w:sz w:val="23"/>
          <w:szCs w:val="23"/>
        </w:rPr>
        <w:t xml:space="preserve"> ir jų gavėj</w:t>
      </w:r>
      <w:r w:rsidR="00A04780" w:rsidRPr="0094396C">
        <w:rPr>
          <w:rFonts w:ascii="Times New Roman" w:eastAsia="Times New Roman" w:hAnsi="Times New Roman" w:cs="Times New Roman"/>
          <w:sz w:val="23"/>
          <w:szCs w:val="23"/>
        </w:rPr>
        <w:t>as</w:t>
      </w:r>
      <w:r w:rsidRPr="0094396C">
        <w:rPr>
          <w:rFonts w:ascii="Times New Roman" w:eastAsia="Times New Roman" w:hAnsi="Times New Roman" w:cs="Times New Roman"/>
          <w:sz w:val="23"/>
          <w:szCs w:val="23"/>
        </w:rPr>
        <w:t xml:space="preserve"> (</w:t>
      </w:r>
      <w:r w:rsidR="00E76A3A" w:rsidRPr="0094396C">
        <w:rPr>
          <w:rFonts w:ascii="Times New Roman" w:eastAsia="Times New Roman" w:hAnsi="Times New Roman" w:cs="Times New Roman"/>
          <w:sz w:val="23"/>
          <w:szCs w:val="23"/>
        </w:rPr>
        <w:t>-j</w:t>
      </w:r>
      <w:r w:rsidR="00A04780" w:rsidRPr="0094396C">
        <w:rPr>
          <w:rFonts w:ascii="Times New Roman" w:eastAsia="Times New Roman" w:hAnsi="Times New Roman" w:cs="Times New Roman"/>
          <w:sz w:val="23"/>
          <w:szCs w:val="23"/>
        </w:rPr>
        <w:t>ai</w:t>
      </w:r>
      <w:r w:rsidRPr="0094396C">
        <w:rPr>
          <w:rFonts w:ascii="Times New Roman" w:eastAsia="Times New Roman" w:hAnsi="Times New Roman" w:cs="Times New Roman"/>
          <w:sz w:val="23"/>
          <w:szCs w:val="23"/>
        </w:rPr>
        <w:t>) nurodo</w:t>
      </w:r>
      <w:r w:rsidR="00A04780" w:rsidRPr="0094396C">
        <w:rPr>
          <w:rFonts w:ascii="Times New Roman" w:eastAsia="Times New Roman" w:hAnsi="Times New Roman" w:cs="Times New Roman"/>
          <w:sz w:val="23"/>
          <w:szCs w:val="23"/>
        </w:rPr>
        <w:t>mi</w:t>
      </w:r>
      <w:r w:rsidRPr="0094396C">
        <w:rPr>
          <w:rFonts w:ascii="Times New Roman" w:eastAsia="Times New Roman" w:hAnsi="Times New Roman" w:cs="Times New Roman"/>
          <w:sz w:val="23"/>
          <w:szCs w:val="23"/>
        </w:rPr>
        <w:t xml:space="preserve"> atskirame užsakyme, kur</w:t>
      </w:r>
      <w:r w:rsidR="00A04780" w:rsidRPr="0094396C">
        <w:rPr>
          <w:rFonts w:ascii="Times New Roman" w:eastAsia="Times New Roman" w:hAnsi="Times New Roman" w:cs="Times New Roman"/>
          <w:sz w:val="23"/>
          <w:szCs w:val="23"/>
        </w:rPr>
        <w:t>is</w:t>
      </w:r>
      <w:r w:rsidRPr="0094396C">
        <w:rPr>
          <w:rFonts w:ascii="Times New Roman" w:eastAsia="Times New Roman" w:hAnsi="Times New Roman" w:cs="Times New Roman"/>
          <w:sz w:val="23"/>
          <w:szCs w:val="23"/>
        </w:rPr>
        <w:t xml:space="preserve"> pateikia</w:t>
      </w:r>
      <w:r w:rsidR="00A04780" w:rsidRPr="0094396C">
        <w:rPr>
          <w:rFonts w:ascii="Times New Roman" w:eastAsia="Times New Roman" w:hAnsi="Times New Roman" w:cs="Times New Roman"/>
          <w:sz w:val="23"/>
          <w:szCs w:val="23"/>
        </w:rPr>
        <w:t>mas</w:t>
      </w:r>
      <w:r w:rsidRPr="0094396C">
        <w:rPr>
          <w:rFonts w:ascii="Times New Roman" w:eastAsia="Times New Roman" w:hAnsi="Times New Roman" w:cs="Times New Roman"/>
          <w:sz w:val="23"/>
          <w:szCs w:val="23"/>
        </w:rPr>
        <w:t xml:space="preserve"> Pardavėjui.</w:t>
      </w:r>
      <w:r w:rsidR="00237843" w:rsidRPr="0094396C">
        <w:rPr>
          <w:rFonts w:ascii="Times New Roman" w:eastAsia="Times New Roman" w:hAnsi="Times New Roman" w:cs="Times New Roman"/>
          <w:sz w:val="23"/>
          <w:szCs w:val="23"/>
        </w:rPr>
        <w:t xml:space="preserve"> Prekės užsakomos </w:t>
      </w:r>
      <w:r w:rsidR="00A04780" w:rsidRPr="0094396C">
        <w:rPr>
          <w:rFonts w:ascii="Times New Roman" w:eastAsia="Times New Roman" w:hAnsi="Times New Roman" w:cs="Times New Roman"/>
          <w:sz w:val="23"/>
          <w:szCs w:val="23"/>
        </w:rPr>
        <w:t xml:space="preserve">vadovaujantis </w:t>
      </w:r>
      <w:r w:rsidR="003D0B29" w:rsidRPr="0094396C">
        <w:rPr>
          <w:rFonts w:ascii="Times New Roman" w:eastAsia="Times New Roman" w:hAnsi="Times New Roman" w:cs="Times New Roman"/>
          <w:sz w:val="23"/>
          <w:szCs w:val="23"/>
        </w:rPr>
        <w:t>Aprašo</w:t>
      </w:r>
      <w:r w:rsidR="003D0B29" w:rsidRPr="0094396C">
        <w:rPr>
          <w:rFonts w:ascii="Times New Roman" w:hAnsi="Times New Roman" w:cs="Times New Roman"/>
          <w:sz w:val="23"/>
          <w:szCs w:val="23"/>
        </w:rPr>
        <w:t xml:space="preserve"> </w:t>
      </w:r>
      <w:r w:rsidR="00A04780" w:rsidRPr="0094396C">
        <w:rPr>
          <w:rFonts w:ascii="Times New Roman" w:hAnsi="Times New Roman" w:cs="Times New Roman"/>
          <w:sz w:val="23"/>
          <w:szCs w:val="23"/>
        </w:rPr>
        <w:t>nuostatomis</w:t>
      </w:r>
      <w:r w:rsidR="00237843" w:rsidRPr="0094396C">
        <w:rPr>
          <w:rFonts w:ascii="Times New Roman" w:eastAsia="Times New Roman" w:hAnsi="Times New Roman" w:cs="Times New Roman"/>
          <w:sz w:val="23"/>
          <w:szCs w:val="23"/>
        </w:rPr>
        <w:t>.</w:t>
      </w:r>
    </w:p>
    <w:p w14:paraId="46B61427" w14:textId="680AC657" w:rsidR="005D566F" w:rsidRPr="0094396C" w:rsidRDefault="005D566F" w:rsidP="005D566F">
      <w:pPr>
        <w:numPr>
          <w:ilvl w:val="1"/>
          <w:numId w:val="1"/>
        </w:numPr>
        <w:spacing w:after="0" w:line="240" w:lineRule="auto"/>
        <w:ind w:right="-55"/>
        <w:jc w:val="both"/>
        <w:rPr>
          <w:rFonts w:ascii="Times New Roman" w:eastAsia="Times New Roman" w:hAnsi="Times New Roman" w:cs="Times New Roman"/>
          <w:sz w:val="23"/>
          <w:szCs w:val="23"/>
        </w:rPr>
      </w:pPr>
      <w:r w:rsidRPr="0094396C">
        <w:rPr>
          <w:rFonts w:ascii="Times New Roman" w:eastAsia="Times New Roman" w:hAnsi="Times New Roman" w:cs="Times New Roman"/>
          <w:sz w:val="23"/>
          <w:szCs w:val="23"/>
        </w:rPr>
        <w:t xml:space="preserve">Pardavėjas, gavęs užsakymą, patvirtina jo gavimą </w:t>
      </w:r>
      <w:r w:rsidR="00A04780" w:rsidRPr="0094396C">
        <w:rPr>
          <w:rFonts w:ascii="Times New Roman" w:eastAsia="Times New Roman" w:hAnsi="Times New Roman" w:cs="Times New Roman"/>
          <w:sz w:val="23"/>
          <w:szCs w:val="23"/>
        </w:rPr>
        <w:t>faksu ir (ar) el. paštu</w:t>
      </w:r>
      <w:r w:rsidRPr="0094396C">
        <w:rPr>
          <w:rFonts w:ascii="Times New Roman" w:eastAsia="Times New Roman" w:hAnsi="Times New Roman" w:cs="Times New Roman"/>
          <w:sz w:val="23"/>
          <w:szCs w:val="23"/>
        </w:rPr>
        <w:t xml:space="preserve">. Užsakymas yra neatskiriama šios Sutarties </w:t>
      </w:r>
      <w:r w:rsidR="0061595E" w:rsidRPr="0094396C">
        <w:rPr>
          <w:rFonts w:ascii="Times New Roman" w:eastAsia="Times New Roman" w:hAnsi="Times New Roman" w:cs="Times New Roman"/>
          <w:sz w:val="23"/>
          <w:szCs w:val="23"/>
        </w:rPr>
        <w:t xml:space="preserve">vykdymo </w:t>
      </w:r>
      <w:r w:rsidRPr="0094396C">
        <w:rPr>
          <w:rFonts w:ascii="Times New Roman" w:eastAsia="Times New Roman" w:hAnsi="Times New Roman" w:cs="Times New Roman"/>
          <w:sz w:val="23"/>
          <w:szCs w:val="23"/>
        </w:rPr>
        <w:t>dalis.</w:t>
      </w:r>
    </w:p>
    <w:p w14:paraId="522FF94E" w14:textId="77777777" w:rsidR="005D566F" w:rsidRPr="0094396C" w:rsidRDefault="005D566F" w:rsidP="005D566F">
      <w:pPr>
        <w:numPr>
          <w:ilvl w:val="1"/>
          <w:numId w:val="1"/>
        </w:numPr>
        <w:spacing w:after="0" w:line="240" w:lineRule="auto"/>
        <w:ind w:right="-55"/>
        <w:jc w:val="both"/>
        <w:rPr>
          <w:rFonts w:ascii="Times New Roman" w:eastAsia="Times New Roman" w:hAnsi="Times New Roman" w:cs="Times New Roman"/>
          <w:sz w:val="23"/>
          <w:szCs w:val="23"/>
        </w:rPr>
      </w:pPr>
      <w:r w:rsidRPr="0094396C">
        <w:rPr>
          <w:rFonts w:ascii="Times New Roman" w:eastAsia="Times New Roman" w:hAnsi="Times New Roman" w:cs="Times New Roman"/>
          <w:sz w:val="23"/>
          <w:szCs w:val="23"/>
        </w:rPr>
        <w:t xml:space="preserve">Pardavėjas, gavęs užsakymą, garantuoja prekių tiekimą nurodytais adresais pristatant tinkamos kokybės nustatytą kiekį ne vėliau kaip per 30 (trisdešimt) kalendorinių dienų. </w:t>
      </w:r>
    </w:p>
    <w:p w14:paraId="157BF6B6" w14:textId="7D734197" w:rsidR="005D566F" w:rsidRPr="0094396C" w:rsidRDefault="00A04780" w:rsidP="005D566F">
      <w:pPr>
        <w:numPr>
          <w:ilvl w:val="1"/>
          <w:numId w:val="1"/>
        </w:numPr>
        <w:spacing w:after="0" w:line="240" w:lineRule="auto"/>
        <w:ind w:right="-55"/>
        <w:jc w:val="both"/>
        <w:rPr>
          <w:rFonts w:ascii="Times New Roman" w:eastAsia="Times New Roman" w:hAnsi="Times New Roman" w:cs="Times New Roman"/>
          <w:sz w:val="23"/>
          <w:szCs w:val="23"/>
        </w:rPr>
      </w:pPr>
      <w:r w:rsidRPr="0094396C">
        <w:rPr>
          <w:rFonts w:ascii="Times New Roman" w:eastAsia="Times New Roman" w:hAnsi="Times New Roman" w:cs="Times New Roman"/>
          <w:sz w:val="23"/>
          <w:szCs w:val="23"/>
        </w:rPr>
        <w:t xml:space="preserve">Vadovaujantis </w:t>
      </w:r>
      <w:r w:rsidR="003D0B29" w:rsidRPr="0094396C">
        <w:rPr>
          <w:rFonts w:ascii="Times New Roman" w:eastAsia="Times New Roman" w:hAnsi="Times New Roman" w:cs="Times New Roman"/>
          <w:sz w:val="23"/>
          <w:szCs w:val="23"/>
        </w:rPr>
        <w:t xml:space="preserve">Aprašo </w:t>
      </w:r>
      <w:r w:rsidRPr="0094396C">
        <w:rPr>
          <w:rFonts w:ascii="Times New Roman" w:hAnsi="Times New Roman" w:cs="Times New Roman"/>
          <w:sz w:val="23"/>
          <w:szCs w:val="23"/>
        </w:rPr>
        <w:t>nuostatomis,</w:t>
      </w:r>
      <w:r w:rsidRPr="0094396C">
        <w:rPr>
          <w:rFonts w:ascii="Times New Roman" w:eastAsia="Times New Roman" w:hAnsi="Times New Roman" w:cs="Times New Roman"/>
          <w:sz w:val="23"/>
          <w:szCs w:val="23"/>
        </w:rPr>
        <w:t xml:space="preserve"> </w:t>
      </w:r>
      <w:r w:rsidR="005D566F" w:rsidRPr="0094396C">
        <w:rPr>
          <w:rFonts w:ascii="Times New Roman" w:eastAsia="Times New Roman" w:hAnsi="Times New Roman" w:cs="Times New Roman"/>
          <w:sz w:val="23"/>
          <w:szCs w:val="23"/>
        </w:rPr>
        <w:t xml:space="preserve">skubos atveju gali </w:t>
      </w:r>
      <w:r w:rsidRPr="0094396C">
        <w:rPr>
          <w:rFonts w:ascii="Times New Roman" w:eastAsia="Times New Roman" w:hAnsi="Times New Roman" w:cs="Times New Roman"/>
          <w:sz w:val="23"/>
          <w:szCs w:val="23"/>
        </w:rPr>
        <w:t xml:space="preserve">būti </w:t>
      </w:r>
      <w:r w:rsidR="005D566F" w:rsidRPr="0094396C">
        <w:rPr>
          <w:rFonts w:ascii="Times New Roman" w:eastAsia="Times New Roman" w:hAnsi="Times New Roman" w:cs="Times New Roman"/>
          <w:sz w:val="23"/>
          <w:szCs w:val="23"/>
        </w:rPr>
        <w:t>praš</w:t>
      </w:r>
      <w:r w:rsidRPr="0094396C">
        <w:rPr>
          <w:rFonts w:ascii="Times New Roman" w:eastAsia="Times New Roman" w:hAnsi="Times New Roman" w:cs="Times New Roman"/>
          <w:sz w:val="23"/>
          <w:szCs w:val="23"/>
        </w:rPr>
        <w:t>oma</w:t>
      </w:r>
      <w:r w:rsidR="005D566F" w:rsidRPr="0094396C">
        <w:rPr>
          <w:rFonts w:ascii="Times New Roman" w:eastAsia="Times New Roman" w:hAnsi="Times New Roman" w:cs="Times New Roman"/>
          <w:sz w:val="23"/>
          <w:szCs w:val="23"/>
        </w:rPr>
        <w:t xml:space="preserve"> Pardavėjo, kad prekių dalis būtų patiekta per trumpesnį suderintą terminą.</w:t>
      </w:r>
    </w:p>
    <w:p w14:paraId="4FB461A2" w14:textId="77777777" w:rsidR="003A5362" w:rsidRPr="0094396C" w:rsidRDefault="003A5362" w:rsidP="003A5362">
      <w:pPr>
        <w:numPr>
          <w:ilvl w:val="1"/>
          <w:numId w:val="1"/>
        </w:numPr>
        <w:spacing w:after="0" w:line="240" w:lineRule="auto"/>
        <w:ind w:right="-55"/>
        <w:jc w:val="both"/>
        <w:rPr>
          <w:rFonts w:ascii="Times New Roman" w:eastAsia="Times New Roman" w:hAnsi="Times New Roman" w:cs="Times New Roman"/>
          <w:sz w:val="23"/>
          <w:szCs w:val="23"/>
        </w:rPr>
      </w:pPr>
      <w:r w:rsidRPr="0094396C">
        <w:rPr>
          <w:rFonts w:ascii="Times New Roman" w:eastAsia="Times New Roman" w:hAnsi="Times New Roman" w:cs="Times New Roman"/>
          <w:sz w:val="23"/>
          <w:szCs w:val="23"/>
        </w:rPr>
        <w:t>Pardavėjas, patiekęs prekes prekių gavėjams, naudojantis informacinės sistemos „E. sąskaita“ priemonėmis, pateikia Pirkėjui PVM sąskaitą faktūrą, kurios kopija pateikiama ir prekių gavėjams kartu su prekėmis. Pardavėjui nepateikus Pirkėjui ir prekių gavėjui prekių pateikimą (pristatymą) patvirtinančių dokumentų, ar kitaip netinkamai vykdant šio Sutarties punkto įsipareigojimus, Pirkėjas turi teisę skirti Pardavėjui Sutarties 5.</w:t>
      </w:r>
      <w:r w:rsidR="00B47498" w:rsidRPr="0094396C">
        <w:rPr>
          <w:rFonts w:ascii="Times New Roman" w:eastAsia="Times New Roman" w:hAnsi="Times New Roman" w:cs="Times New Roman"/>
          <w:sz w:val="23"/>
          <w:szCs w:val="23"/>
        </w:rPr>
        <w:t>6</w:t>
      </w:r>
      <w:r w:rsidRPr="0094396C">
        <w:rPr>
          <w:rFonts w:ascii="Times New Roman" w:eastAsia="Times New Roman" w:hAnsi="Times New Roman" w:cs="Times New Roman"/>
          <w:sz w:val="23"/>
          <w:szCs w:val="23"/>
        </w:rPr>
        <w:t xml:space="preserve"> punkte nustatytą baudą už Sutarties įsipareigojimų nevykdymą. </w:t>
      </w:r>
    </w:p>
    <w:p w14:paraId="5612628F" w14:textId="77777777" w:rsidR="005D566F" w:rsidRPr="0094396C" w:rsidRDefault="005D566F" w:rsidP="003A5362">
      <w:pPr>
        <w:numPr>
          <w:ilvl w:val="1"/>
          <w:numId w:val="1"/>
        </w:numPr>
        <w:spacing w:after="0" w:line="240" w:lineRule="auto"/>
        <w:ind w:right="-55"/>
        <w:jc w:val="both"/>
        <w:rPr>
          <w:rFonts w:ascii="Times New Roman" w:eastAsia="Times New Roman" w:hAnsi="Times New Roman" w:cs="Times New Roman"/>
          <w:sz w:val="23"/>
          <w:szCs w:val="23"/>
        </w:rPr>
      </w:pPr>
      <w:r w:rsidRPr="0094396C">
        <w:rPr>
          <w:rFonts w:ascii="Times New Roman" w:eastAsia="Times New Roman" w:hAnsi="Times New Roman" w:cs="Times New Roman"/>
          <w:sz w:val="23"/>
          <w:szCs w:val="23"/>
        </w:rPr>
        <w:t>Jeigu Pirkėjas (prekių gavėjas) nustato prekių komplektiškumo trūkumą arba kitą neatitikimą specifikacijai, apie tai nedelsdamas praneša Pardavėjui.</w:t>
      </w:r>
    </w:p>
    <w:p w14:paraId="1A5BF892" w14:textId="77777777" w:rsidR="005D566F" w:rsidRPr="0094396C" w:rsidRDefault="005D566F" w:rsidP="005D566F">
      <w:pPr>
        <w:spacing w:after="0" w:line="240" w:lineRule="auto"/>
        <w:ind w:left="480" w:right="-55"/>
        <w:jc w:val="both"/>
        <w:rPr>
          <w:rFonts w:ascii="Times New Roman" w:eastAsia="Times New Roman" w:hAnsi="Times New Roman" w:cs="Times New Roman"/>
          <w:sz w:val="23"/>
          <w:szCs w:val="23"/>
        </w:rPr>
      </w:pPr>
    </w:p>
    <w:p w14:paraId="555BACBD" w14:textId="77777777" w:rsidR="005D566F" w:rsidRPr="0094396C" w:rsidRDefault="005D566F" w:rsidP="008F72CE">
      <w:pPr>
        <w:numPr>
          <w:ilvl w:val="0"/>
          <w:numId w:val="1"/>
        </w:numPr>
        <w:spacing w:after="0" w:line="240" w:lineRule="auto"/>
        <w:ind w:left="0" w:right="-55" w:firstLine="0"/>
        <w:jc w:val="center"/>
        <w:rPr>
          <w:rFonts w:ascii="Times New Roman" w:eastAsia="Times New Roman" w:hAnsi="Times New Roman" w:cs="Times New Roman"/>
          <w:sz w:val="23"/>
          <w:szCs w:val="23"/>
        </w:rPr>
      </w:pPr>
      <w:r w:rsidRPr="0094396C">
        <w:rPr>
          <w:rFonts w:ascii="Times New Roman" w:eastAsia="Times New Roman" w:hAnsi="Times New Roman" w:cs="Times New Roman"/>
          <w:b/>
          <w:sz w:val="23"/>
          <w:szCs w:val="23"/>
        </w:rPr>
        <w:t>Prekių kokybė</w:t>
      </w:r>
    </w:p>
    <w:p w14:paraId="38FEB53D" w14:textId="77777777" w:rsidR="00E76A3A" w:rsidRPr="0094396C" w:rsidRDefault="00E76A3A" w:rsidP="00E76A3A">
      <w:pPr>
        <w:spacing w:after="0" w:line="240" w:lineRule="auto"/>
        <w:ind w:left="3599" w:right="-55"/>
        <w:jc w:val="both"/>
        <w:rPr>
          <w:rFonts w:ascii="Times New Roman" w:eastAsia="Times New Roman" w:hAnsi="Times New Roman" w:cs="Times New Roman"/>
          <w:sz w:val="23"/>
          <w:szCs w:val="23"/>
        </w:rPr>
      </w:pPr>
    </w:p>
    <w:p w14:paraId="1E7BB230" w14:textId="2F6833D5" w:rsidR="005D566F" w:rsidRPr="0094396C" w:rsidRDefault="005D566F" w:rsidP="008F72CE">
      <w:pPr>
        <w:numPr>
          <w:ilvl w:val="1"/>
          <w:numId w:val="1"/>
        </w:numPr>
        <w:spacing w:after="0" w:line="240" w:lineRule="auto"/>
        <w:ind w:left="567" w:right="-55" w:hanging="567"/>
        <w:jc w:val="both"/>
        <w:rPr>
          <w:rFonts w:ascii="Times New Roman" w:eastAsia="Times New Roman" w:hAnsi="Times New Roman" w:cs="Times New Roman"/>
          <w:sz w:val="23"/>
          <w:szCs w:val="23"/>
        </w:rPr>
      </w:pPr>
      <w:r w:rsidRPr="0094396C">
        <w:rPr>
          <w:rFonts w:ascii="Times New Roman" w:eastAsia="Times New Roman" w:hAnsi="Times New Roman" w:cs="Times New Roman"/>
          <w:sz w:val="23"/>
          <w:szCs w:val="23"/>
        </w:rPr>
        <w:t xml:space="preserve">Pardavėjas privalo užtikrinti, kad pristatytų prekių kokybė visiškai </w:t>
      </w:r>
      <w:r w:rsidR="00A45BC1" w:rsidRPr="0094396C">
        <w:rPr>
          <w:rFonts w:ascii="Times New Roman" w:eastAsia="Times New Roman" w:hAnsi="Times New Roman" w:cs="Times New Roman"/>
          <w:sz w:val="23"/>
          <w:szCs w:val="23"/>
        </w:rPr>
        <w:t>atitiktų</w:t>
      </w:r>
      <w:r w:rsidR="00671B6F" w:rsidRPr="0094396C">
        <w:rPr>
          <w:rFonts w:ascii="Times New Roman" w:eastAsia="Times New Roman" w:hAnsi="Times New Roman" w:cs="Times New Roman"/>
          <w:sz w:val="23"/>
          <w:szCs w:val="23"/>
        </w:rPr>
        <w:t xml:space="preserve"> reikalavimus, nurodytus: specifikacijoje (Sutarties priede),</w:t>
      </w:r>
      <w:r w:rsidR="00A45BC1" w:rsidRPr="0094396C">
        <w:rPr>
          <w:rFonts w:ascii="Times New Roman" w:eastAsia="Times New Roman" w:hAnsi="Times New Roman" w:cs="Times New Roman"/>
          <w:sz w:val="23"/>
          <w:szCs w:val="23"/>
        </w:rPr>
        <w:t xml:space="preserve"> </w:t>
      </w:r>
      <w:r w:rsidR="00013DA8" w:rsidRPr="0094396C">
        <w:rPr>
          <w:rFonts w:ascii="Times New Roman" w:eastAsia="Times New Roman" w:hAnsi="Times New Roman" w:cs="Times New Roman"/>
          <w:sz w:val="23"/>
          <w:szCs w:val="23"/>
        </w:rPr>
        <w:t xml:space="preserve">Pirkimo </w:t>
      </w:r>
      <w:r w:rsidR="00155469" w:rsidRPr="00155469">
        <w:rPr>
          <w:rFonts w:ascii="Times New Roman" w:eastAsia="Times New Roman" w:hAnsi="Times New Roman" w:cs="Times New Roman"/>
          <w:sz w:val="23"/>
          <w:szCs w:val="23"/>
        </w:rPr>
        <w:t xml:space="preserve">(CVP IS Nr. 550232) </w:t>
      </w:r>
      <w:r w:rsidR="00013DA8" w:rsidRPr="0094396C">
        <w:rPr>
          <w:rFonts w:ascii="Times New Roman" w:eastAsia="Times New Roman" w:hAnsi="Times New Roman" w:cs="Times New Roman"/>
          <w:sz w:val="23"/>
          <w:szCs w:val="23"/>
        </w:rPr>
        <w:t>specifikacijo</w:t>
      </w:r>
      <w:r w:rsidR="00671B6F" w:rsidRPr="0094396C">
        <w:rPr>
          <w:rFonts w:ascii="Times New Roman" w:eastAsia="Times New Roman" w:hAnsi="Times New Roman" w:cs="Times New Roman"/>
          <w:sz w:val="23"/>
          <w:szCs w:val="23"/>
        </w:rPr>
        <w:t>je</w:t>
      </w:r>
      <w:r w:rsidR="00013DA8" w:rsidRPr="0094396C">
        <w:rPr>
          <w:rFonts w:ascii="Times New Roman" w:eastAsia="Times New Roman" w:hAnsi="Times New Roman" w:cs="Times New Roman"/>
          <w:sz w:val="23"/>
          <w:szCs w:val="23"/>
        </w:rPr>
        <w:t xml:space="preserve"> (</w:t>
      </w:r>
      <w:r w:rsidR="00E76A3A" w:rsidRPr="0094396C">
        <w:rPr>
          <w:rFonts w:ascii="Times New Roman" w:eastAsia="Times New Roman" w:hAnsi="Times New Roman" w:cs="Times New Roman"/>
          <w:sz w:val="23"/>
          <w:szCs w:val="23"/>
        </w:rPr>
        <w:t>P</w:t>
      </w:r>
      <w:r w:rsidR="00DE74FB" w:rsidRPr="0094396C">
        <w:rPr>
          <w:rFonts w:ascii="Times New Roman" w:eastAsia="Times New Roman" w:hAnsi="Times New Roman" w:cs="Times New Roman"/>
          <w:sz w:val="23"/>
          <w:szCs w:val="23"/>
        </w:rPr>
        <w:t xml:space="preserve">irkimo </w:t>
      </w:r>
      <w:r w:rsidRPr="0094396C">
        <w:rPr>
          <w:rFonts w:ascii="Times New Roman" w:eastAsia="Times New Roman" w:hAnsi="Times New Roman" w:cs="Times New Roman"/>
          <w:sz w:val="23"/>
          <w:szCs w:val="23"/>
        </w:rPr>
        <w:t>sąlyg</w:t>
      </w:r>
      <w:r w:rsidR="00013DA8" w:rsidRPr="0094396C">
        <w:rPr>
          <w:rFonts w:ascii="Times New Roman" w:eastAsia="Times New Roman" w:hAnsi="Times New Roman" w:cs="Times New Roman"/>
          <w:sz w:val="23"/>
          <w:szCs w:val="23"/>
        </w:rPr>
        <w:t>ų 1 pried</w:t>
      </w:r>
      <w:r w:rsidR="00671B6F" w:rsidRPr="0094396C">
        <w:rPr>
          <w:rFonts w:ascii="Times New Roman" w:eastAsia="Times New Roman" w:hAnsi="Times New Roman" w:cs="Times New Roman"/>
          <w:sz w:val="23"/>
          <w:szCs w:val="23"/>
        </w:rPr>
        <w:t>e</w:t>
      </w:r>
      <w:r w:rsidR="00013DA8" w:rsidRPr="0094396C">
        <w:rPr>
          <w:rFonts w:ascii="Times New Roman" w:eastAsia="Times New Roman" w:hAnsi="Times New Roman" w:cs="Times New Roman"/>
          <w:sz w:val="23"/>
          <w:szCs w:val="23"/>
        </w:rPr>
        <w:t xml:space="preserve">) </w:t>
      </w:r>
      <w:r w:rsidRPr="0094396C">
        <w:rPr>
          <w:rFonts w:ascii="Times New Roman" w:eastAsia="Times New Roman" w:hAnsi="Times New Roman" w:cs="Times New Roman"/>
          <w:sz w:val="23"/>
          <w:szCs w:val="23"/>
        </w:rPr>
        <w:t>ir</w:t>
      </w:r>
      <w:r w:rsidR="007B0B22" w:rsidRPr="0094396C">
        <w:rPr>
          <w:rFonts w:ascii="Times New Roman" w:eastAsia="Times New Roman" w:hAnsi="Times New Roman" w:cs="Times New Roman"/>
          <w:sz w:val="23"/>
          <w:szCs w:val="23"/>
        </w:rPr>
        <w:t xml:space="preserve"> Pardavėjo</w:t>
      </w:r>
      <w:r w:rsidRPr="0094396C">
        <w:rPr>
          <w:rFonts w:ascii="Times New Roman" w:eastAsia="Times New Roman" w:hAnsi="Times New Roman" w:cs="Times New Roman"/>
          <w:sz w:val="23"/>
          <w:szCs w:val="23"/>
        </w:rPr>
        <w:t xml:space="preserve"> pateikto</w:t>
      </w:r>
      <w:r w:rsidR="00671B6F" w:rsidRPr="0094396C">
        <w:rPr>
          <w:rFonts w:ascii="Times New Roman" w:eastAsia="Times New Roman" w:hAnsi="Times New Roman" w:cs="Times New Roman"/>
          <w:sz w:val="23"/>
          <w:szCs w:val="23"/>
        </w:rPr>
        <w:t>je su</w:t>
      </w:r>
      <w:r w:rsidRPr="0094396C">
        <w:rPr>
          <w:rFonts w:ascii="Times New Roman" w:eastAsia="Times New Roman" w:hAnsi="Times New Roman" w:cs="Times New Roman"/>
          <w:sz w:val="23"/>
          <w:szCs w:val="23"/>
        </w:rPr>
        <w:t xml:space="preserve"> </w:t>
      </w:r>
      <w:r w:rsidR="007B0B22" w:rsidRPr="0094396C">
        <w:rPr>
          <w:rFonts w:ascii="Times New Roman" w:eastAsia="Times New Roman" w:hAnsi="Times New Roman" w:cs="Times New Roman"/>
          <w:sz w:val="23"/>
          <w:szCs w:val="23"/>
        </w:rPr>
        <w:t>P</w:t>
      </w:r>
      <w:r w:rsidRPr="0094396C">
        <w:rPr>
          <w:rFonts w:ascii="Times New Roman" w:eastAsia="Times New Roman" w:hAnsi="Times New Roman" w:cs="Times New Roman"/>
          <w:sz w:val="23"/>
          <w:szCs w:val="23"/>
        </w:rPr>
        <w:t>asiūlym</w:t>
      </w:r>
      <w:r w:rsidR="00671B6F" w:rsidRPr="0094396C">
        <w:rPr>
          <w:rFonts w:ascii="Times New Roman" w:eastAsia="Times New Roman" w:hAnsi="Times New Roman" w:cs="Times New Roman"/>
          <w:sz w:val="23"/>
          <w:szCs w:val="23"/>
        </w:rPr>
        <w:t>u</w:t>
      </w:r>
      <w:r w:rsidRPr="0094396C">
        <w:rPr>
          <w:rFonts w:ascii="Times New Roman" w:eastAsia="Times New Roman" w:hAnsi="Times New Roman" w:cs="Times New Roman"/>
          <w:sz w:val="23"/>
          <w:szCs w:val="23"/>
        </w:rPr>
        <w:t xml:space="preserve"> specifikacij</w:t>
      </w:r>
      <w:r w:rsidR="00671B6F" w:rsidRPr="0094396C">
        <w:rPr>
          <w:rFonts w:ascii="Times New Roman" w:eastAsia="Times New Roman" w:hAnsi="Times New Roman" w:cs="Times New Roman"/>
          <w:sz w:val="23"/>
          <w:szCs w:val="23"/>
        </w:rPr>
        <w:t>oje (toliau</w:t>
      </w:r>
      <w:r w:rsidR="008B0E4C" w:rsidRPr="0094396C">
        <w:rPr>
          <w:rFonts w:ascii="Times New Roman" w:eastAsia="Times New Roman" w:hAnsi="Times New Roman" w:cs="Times New Roman"/>
          <w:sz w:val="23"/>
          <w:szCs w:val="23"/>
        </w:rPr>
        <w:t xml:space="preserve"> </w:t>
      </w:r>
      <w:r w:rsidR="00671B6F" w:rsidRPr="0094396C">
        <w:rPr>
          <w:rFonts w:ascii="Times New Roman" w:eastAsia="Times New Roman" w:hAnsi="Times New Roman" w:cs="Times New Roman"/>
          <w:sz w:val="23"/>
          <w:szCs w:val="23"/>
        </w:rPr>
        <w:t>- specifikacijos).</w:t>
      </w:r>
    </w:p>
    <w:p w14:paraId="0A6FAACA" w14:textId="6E6990DC" w:rsidR="00237843" w:rsidRPr="0094396C" w:rsidRDefault="00971C6E" w:rsidP="00237843">
      <w:pPr>
        <w:spacing w:after="0" w:line="240" w:lineRule="auto"/>
        <w:ind w:left="567" w:hanging="567"/>
        <w:jc w:val="both"/>
        <w:rPr>
          <w:rFonts w:ascii="Times New Roman" w:eastAsia="Times New Roman" w:hAnsi="Times New Roman" w:cs="Times New Roman"/>
          <w:sz w:val="23"/>
          <w:szCs w:val="23"/>
        </w:rPr>
      </w:pPr>
      <w:r w:rsidRPr="0094396C">
        <w:rPr>
          <w:rFonts w:ascii="Times New Roman" w:eastAsia="Times New Roman" w:hAnsi="Times New Roman" w:cs="Times New Roman"/>
          <w:sz w:val="23"/>
          <w:szCs w:val="23"/>
        </w:rPr>
        <w:t>3.2.</w:t>
      </w:r>
      <w:r w:rsidR="00237843" w:rsidRPr="0094396C">
        <w:rPr>
          <w:rFonts w:ascii="Times New Roman" w:eastAsia="Times New Roman" w:hAnsi="Times New Roman" w:cs="Times New Roman"/>
          <w:sz w:val="23"/>
          <w:szCs w:val="23"/>
        </w:rPr>
        <w:tab/>
        <w:t xml:space="preserve">Pardavėjo pristatomų </w:t>
      </w:r>
      <w:r w:rsidR="001811E8" w:rsidRPr="0094396C">
        <w:rPr>
          <w:rFonts w:ascii="Times New Roman" w:eastAsia="Times New Roman" w:hAnsi="Times New Roman" w:cs="Times New Roman"/>
          <w:sz w:val="23"/>
          <w:szCs w:val="23"/>
        </w:rPr>
        <w:t>asmens sveikatos priežiūros įstaigoms</w:t>
      </w:r>
      <w:r w:rsidR="00237843" w:rsidRPr="0094396C">
        <w:rPr>
          <w:rFonts w:ascii="Times New Roman" w:eastAsia="Times New Roman" w:hAnsi="Times New Roman" w:cs="Times New Roman"/>
          <w:sz w:val="23"/>
          <w:szCs w:val="23"/>
        </w:rPr>
        <w:t xml:space="preserve"> (prekių gavėjui) prekių galiojimo terminas jų </w:t>
      </w:r>
      <w:r w:rsidR="001811E8" w:rsidRPr="0094396C">
        <w:rPr>
          <w:rFonts w:ascii="Times New Roman" w:eastAsia="Times New Roman" w:hAnsi="Times New Roman" w:cs="Times New Roman"/>
          <w:sz w:val="23"/>
          <w:szCs w:val="23"/>
        </w:rPr>
        <w:t xml:space="preserve">pateikimo asmens sveikatos priežiūros įstaigoms dieną privalo būti ne trumpesnis kaip </w:t>
      </w:r>
      <w:r w:rsidR="003B5869">
        <w:rPr>
          <w:rFonts w:ascii="Times New Roman" w:eastAsia="Times New Roman" w:hAnsi="Times New Roman" w:cs="Times New Roman"/>
          <w:sz w:val="23"/>
          <w:szCs w:val="23"/>
        </w:rPr>
        <w:br/>
      </w:r>
      <w:r w:rsidR="001811E8" w:rsidRPr="0094396C">
        <w:rPr>
          <w:rFonts w:ascii="Times New Roman" w:eastAsia="Times New Roman" w:hAnsi="Times New Roman" w:cs="Times New Roman"/>
          <w:sz w:val="23"/>
          <w:szCs w:val="23"/>
        </w:rPr>
        <w:t xml:space="preserve">5 </w:t>
      </w:r>
      <w:r w:rsidR="00593847">
        <w:rPr>
          <w:rFonts w:ascii="Times New Roman" w:eastAsia="Times New Roman" w:hAnsi="Times New Roman" w:cs="Times New Roman"/>
          <w:sz w:val="23"/>
          <w:szCs w:val="23"/>
        </w:rPr>
        <w:t xml:space="preserve">(penki) </w:t>
      </w:r>
      <w:r w:rsidR="001811E8" w:rsidRPr="0094396C">
        <w:rPr>
          <w:rFonts w:ascii="Times New Roman" w:eastAsia="Times New Roman" w:hAnsi="Times New Roman" w:cs="Times New Roman"/>
          <w:sz w:val="23"/>
          <w:szCs w:val="23"/>
        </w:rPr>
        <w:t>mėnesiai.</w:t>
      </w:r>
      <w:r w:rsidR="00820042" w:rsidRPr="0094396C">
        <w:rPr>
          <w:rFonts w:ascii="Times New Roman" w:hAnsi="Times New Roman" w:cs="Times New Roman"/>
          <w:sz w:val="23"/>
          <w:szCs w:val="23"/>
        </w:rPr>
        <w:t xml:space="preserve"> </w:t>
      </w:r>
    </w:p>
    <w:p w14:paraId="78F7C891" w14:textId="124FB4FF" w:rsidR="00136754" w:rsidRPr="0094396C" w:rsidRDefault="00237843" w:rsidP="00971C6E">
      <w:pPr>
        <w:spacing w:after="0" w:line="240" w:lineRule="auto"/>
        <w:ind w:left="567" w:hanging="567"/>
        <w:jc w:val="both"/>
        <w:rPr>
          <w:rFonts w:ascii="Times New Roman" w:eastAsia="Times New Roman" w:hAnsi="Times New Roman" w:cs="Times New Roman"/>
          <w:sz w:val="23"/>
          <w:szCs w:val="23"/>
        </w:rPr>
      </w:pPr>
      <w:r w:rsidRPr="0094396C">
        <w:rPr>
          <w:rFonts w:ascii="Times New Roman" w:eastAsia="Times New Roman" w:hAnsi="Times New Roman" w:cs="Times New Roman"/>
          <w:sz w:val="23"/>
          <w:szCs w:val="23"/>
        </w:rPr>
        <w:t>3.3.</w:t>
      </w:r>
      <w:r w:rsidR="00E76A3A" w:rsidRPr="0094396C">
        <w:rPr>
          <w:rFonts w:ascii="Times New Roman" w:eastAsia="Times New Roman" w:hAnsi="Times New Roman" w:cs="Times New Roman"/>
          <w:sz w:val="23"/>
          <w:szCs w:val="23"/>
        </w:rPr>
        <w:tab/>
      </w:r>
      <w:r w:rsidR="005D566F" w:rsidRPr="0094396C">
        <w:rPr>
          <w:rFonts w:ascii="Times New Roman" w:eastAsia="Times New Roman" w:hAnsi="Times New Roman" w:cs="Times New Roman"/>
          <w:sz w:val="23"/>
          <w:szCs w:val="23"/>
        </w:rPr>
        <w:t>Nustačius, kad prekių trūkumas, nekomplektiškumas, galiojim</w:t>
      </w:r>
      <w:r w:rsidR="00971C6E" w:rsidRPr="0094396C">
        <w:rPr>
          <w:rFonts w:ascii="Times New Roman" w:eastAsia="Times New Roman" w:hAnsi="Times New Roman" w:cs="Times New Roman"/>
          <w:sz w:val="23"/>
          <w:szCs w:val="23"/>
        </w:rPr>
        <w:t>as</w:t>
      </w:r>
      <w:r w:rsidR="005D566F" w:rsidRPr="0094396C">
        <w:rPr>
          <w:rFonts w:ascii="Times New Roman" w:eastAsia="Times New Roman" w:hAnsi="Times New Roman" w:cs="Times New Roman"/>
          <w:sz w:val="23"/>
          <w:szCs w:val="23"/>
        </w:rPr>
        <w:t xml:space="preserve"> arba kitas neatitikimas specifikacij</w:t>
      </w:r>
      <w:r w:rsidR="00671B6F" w:rsidRPr="0094396C">
        <w:rPr>
          <w:rFonts w:ascii="Times New Roman" w:eastAsia="Times New Roman" w:hAnsi="Times New Roman" w:cs="Times New Roman"/>
          <w:sz w:val="23"/>
          <w:szCs w:val="23"/>
        </w:rPr>
        <w:t>oms</w:t>
      </w:r>
      <w:r w:rsidR="005D566F" w:rsidRPr="0094396C">
        <w:rPr>
          <w:rFonts w:ascii="Times New Roman" w:eastAsia="Times New Roman" w:hAnsi="Times New Roman" w:cs="Times New Roman"/>
          <w:sz w:val="23"/>
          <w:szCs w:val="23"/>
        </w:rPr>
        <w:t xml:space="preserve"> įvyko dėl Pardavėjo kaltės, Pardavėjas savo sąskaita įsipareigoja per 20 (dvidešimt) kalendorinių dienų nuo informavimo apie tai, prekių gavėjui patiekti trūkstamą ir (arba) nekomplektišką</w:t>
      </w:r>
      <w:r w:rsidR="005D566F" w:rsidRPr="0094396C">
        <w:rPr>
          <w:rFonts w:ascii="Times New Roman" w:eastAsia="Times New Roman" w:hAnsi="Times New Roman" w:cs="Times New Roman"/>
          <w:b/>
          <w:sz w:val="23"/>
          <w:szCs w:val="23"/>
        </w:rPr>
        <w:t xml:space="preserve"> </w:t>
      </w:r>
      <w:r w:rsidR="005D566F" w:rsidRPr="0094396C">
        <w:rPr>
          <w:rFonts w:ascii="Times New Roman" w:eastAsia="Times New Roman" w:hAnsi="Times New Roman" w:cs="Times New Roman"/>
          <w:sz w:val="23"/>
          <w:szCs w:val="23"/>
        </w:rPr>
        <w:t>ar tinkamo galiojimo prekių kiekį ir atlyginti Pirkėjui dėl to turėtus nuostolius</w:t>
      </w:r>
      <w:r w:rsidR="00647473" w:rsidRPr="0094396C">
        <w:rPr>
          <w:rFonts w:ascii="Times New Roman" w:eastAsia="Times New Roman" w:hAnsi="Times New Roman" w:cs="Times New Roman"/>
          <w:sz w:val="23"/>
          <w:szCs w:val="23"/>
        </w:rPr>
        <w:t>.</w:t>
      </w:r>
    </w:p>
    <w:p w14:paraId="54D663ED" w14:textId="77777777" w:rsidR="002140C7" w:rsidRPr="0094396C" w:rsidRDefault="00136754" w:rsidP="00971C6E">
      <w:pPr>
        <w:spacing w:after="0" w:line="240" w:lineRule="auto"/>
        <w:ind w:left="567" w:hanging="567"/>
        <w:jc w:val="both"/>
        <w:rPr>
          <w:rFonts w:ascii="Times New Roman" w:eastAsia="Times New Roman" w:hAnsi="Times New Roman" w:cs="Times New Roman"/>
          <w:sz w:val="23"/>
          <w:szCs w:val="23"/>
        </w:rPr>
      </w:pPr>
      <w:r w:rsidRPr="0094396C">
        <w:rPr>
          <w:rFonts w:ascii="Times New Roman" w:eastAsia="Times New Roman" w:hAnsi="Times New Roman" w:cs="Times New Roman"/>
          <w:sz w:val="23"/>
          <w:szCs w:val="23"/>
        </w:rPr>
        <w:t>3.4.</w:t>
      </w:r>
      <w:r w:rsidR="002140C7" w:rsidRPr="0094396C">
        <w:rPr>
          <w:rFonts w:ascii="Times New Roman" w:eastAsia="Times New Roman" w:hAnsi="Times New Roman" w:cs="Times New Roman"/>
          <w:sz w:val="23"/>
          <w:szCs w:val="23"/>
        </w:rPr>
        <w:tab/>
      </w:r>
      <w:r w:rsidRPr="0094396C">
        <w:rPr>
          <w:rFonts w:ascii="Times New Roman" w:eastAsia="Times New Roman" w:hAnsi="Times New Roman" w:cs="Times New Roman"/>
          <w:sz w:val="23"/>
          <w:szCs w:val="23"/>
        </w:rPr>
        <w:t>Reikalavimų prekių kokybei pažeidimas yra esminis Sutarties pažeidimas, todėl Šalims nesusitarus Pirkėjas turi teisę atsisakyti Sutarties.</w:t>
      </w:r>
    </w:p>
    <w:p w14:paraId="3FC461AD" w14:textId="77777777" w:rsidR="00E76A3A" w:rsidRPr="0094396C" w:rsidRDefault="00E76A3A" w:rsidP="005D566F">
      <w:pPr>
        <w:spacing w:after="0" w:line="240" w:lineRule="auto"/>
        <w:ind w:left="480" w:right="-55"/>
        <w:jc w:val="center"/>
        <w:rPr>
          <w:rFonts w:ascii="Times New Roman" w:eastAsia="Times New Roman" w:hAnsi="Times New Roman" w:cs="Times New Roman"/>
          <w:b/>
          <w:sz w:val="23"/>
          <w:szCs w:val="23"/>
        </w:rPr>
      </w:pPr>
    </w:p>
    <w:p w14:paraId="6BE3F6DF" w14:textId="77777777" w:rsidR="005D566F" w:rsidRPr="0094396C" w:rsidRDefault="005D566F" w:rsidP="00E76A3A">
      <w:pPr>
        <w:pStyle w:val="Sraopastraipa"/>
        <w:numPr>
          <w:ilvl w:val="0"/>
          <w:numId w:val="1"/>
        </w:numPr>
        <w:spacing w:after="0" w:line="240" w:lineRule="auto"/>
        <w:ind w:left="0" w:right="-55" w:firstLine="0"/>
        <w:jc w:val="center"/>
        <w:rPr>
          <w:rFonts w:ascii="Times New Roman" w:eastAsia="Times New Roman" w:hAnsi="Times New Roman" w:cs="Times New Roman"/>
          <w:b/>
          <w:sz w:val="23"/>
          <w:szCs w:val="23"/>
        </w:rPr>
      </w:pPr>
      <w:r w:rsidRPr="0094396C">
        <w:rPr>
          <w:rFonts w:ascii="Times New Roman" w:eastAsia="Times New Roman" w:hAnsi="Times New Roman" w:cs="Times New Roman"/>
          <w:b/>
          <w:sz w:val="23"/>
          <w:szCs w:val="23"/>
        </w:rPr>
        <w:t>Preki</w:t>
      </w:r>
      <w:r w:rsidR="006C41E4" w:rsidRPr="0094396C">
        <w:rPr>
          <w:rFonts w:ascii="Times New Roman" w:eastAsia="Times New Roman" w:hAnsi="Times New Roman" w:cs="Times New Roman"/>
          <w:b/>
          <w:sz w:val="23"/>
          <w:szCs w:val="23"/>
        </w:rPr>
        <w:t>ų kaina ir atsiskaitymas pagal S</w:t>
      </w:r>
      <w:r w:rsidRPr="0094396C">
        <w:rPr>
          <w:rFonts w:ascii="Times New Roman" w:eastAsia="Times New Roman" w:hAnsi="Times New Roman" w:cs="Times New Roman"/>
          <w:b/>
          <w:sz w:val="23"/>
          <w:szCs w:val="23"/>
        </w:rPr>
        <w:t>utartį</w:t>
      </w:r>
    </w:p>
    <w:p w14:paraId="2382BEBA" w14:textId="77777777" w:rsidR="00E76A3A" w:rsidRPr="0094396C" w:rsidRDefault="00E76A3A" w:rsidP="00E76A3A">
      <w:pPr>
        <w:pStyle w:val="Sraopastraipa"/>
        <w:spacing w:after="0" w:line="240" w:lineRule="auto"/>
        <w:ind w:left="3883" w:right="-55"/>
        <w:rPr>
          <w:rFonts w:ascii="Times New Roman" w:eastAsia="Times New Roman" w:hAnsi="Times New Roman" w:cs="Times New Roman"/>
          <w:b/>
          <w:sz w:val="23"/>
          <w:szCs w:val="23"/>
        </w:rPr>
      </w:pPr>
    </w:p>
    <w:p w14:paraId="69DBA6D5" w14:textId="7A0CCD91" w:rsidR="005D566F" w:rsidRPr="0094396C" w:rsidRDefault="005D566F" w:rsidP="00E76A3A">
      <w:pPr>
        <w:spacing w:after="0" w:line="240" w:lineRule="auto"/>
        <w:ind w:left="567" w:hanging="567"/>
        <w:jc w:val="both"/>
        <w:rPr>
          <w:rFonts w:ascii="Times New Roman" w:eastAsia="Times New Roman" w:hAnsi="Times New Roman" w:cs="Times New Roman"/>
          <w:sz w:val="23"/>
          <w:szCs w:val="23"/>
        </w:rPr>
      </w:pPr>
      <w:r w:rsidRPr="0094396C">
        <w:rPr>
          <w:rFonts w:ascii="Times New Roman" w:eastAsia="Times New Roman" w:hAnsi="Times New Roman" w:cs="Times New Roman"/>
          <w:sz w:val="23"/>
          <w:szCs w:val="23"/>
        </w:rPr>
        <w:t>4.1.</w:t>
      </w:r>
      <w:r w:rsidR="00E76A3A" w:rsidRPr="0094396C">
        <w:rPr>
          <w:rFonts w:ascii="Times New Roman" w:eastAsia="Times New Roman" w:hAnsi="Times New Roman" w:cs="Times New Roman"/>
          <w:b/>
          <w:sz w:val="23"/>
          <w:szCs w:val="23"/>
        </w:rPr>
        <w:tab/>
      </w:r>
      <w:r w:rsidR="008B0E4C" w:rsidRPr="0094396C">
        <w:rPr>
          <w:rFonts w:ascii="Times New Roman" w:eastAsia="Times New Roman" w:hAnsi="Times New Roman" w:cs="Times New Roman"/>
          <w:sz w:val="23"/>
          <w:szCs w:val="23"/>
        </w:rPr>
        <w:t xml:space="preserve">Sutarčiai taikoma fiksuotos kainos kainodara. </w:t>
      </w:r>
      <w:r w:rsidRPr="0094396C">
        <w:rPr>
          <w:rFonts w:ascii="Times New Roman" w:eastAsia="Times New Roman" w:hAnsi="Times New Roman" w:cs="Times New Roman"/>
          <w:sz w:val="23"/>
          <w:szCs w:val="23"/>
        </w:rPr>
        <w:t>Sutarties galiojimo metu nustatoma fiksuota prekės kaina</w:t>
      </w:r>
      <w:r w:rsidR="00F238E0" w:rsidRPr="0094396C">
        <w:rPr>
          <w:rFonts w:ascii="Times New Roman" w:eastAsia="Times New Roman" w:hAnsi="Times New Roman" w:cs="Times New Roman"/>
          <w:sz w:val="23"/>
          <w:szCs w:val="23"/>
        </w:rPr>
        <w:t>, kuri</w:t>
      </w:r>
      <w:r w:rsidRPr="0094396C">
        <w:rPr>
          <w:rFonts w:ascii="Times New Roman" w:eastAsia="Times New Roman" w:hAnsi="Times New Roman" w:cs="Times New Roman"/>
          <w:sz w:val="23"/>
          <w:szCs w:val="23"/>
        </w:rPr>
        <w:t xml:space="preserve"> visą Sutarties </w:t>
      </w:r>
      <w:r w:rsidR="006C41E4" w:rsidRPr="0094396C">
        <w:rPr>
          <w:rFonts w:ascii="Times New Roman" w:eastAsia="Times New Roman" w:hAnsi="Times New Roman" w:cs="Times New Roman"/>
          <w:sz w:val="23"/>
          <w:szCs w:val="23"/>
        </w:rPr>
        <w:t>vykdymo laikotarpį negalės būti keičiama</w:t>
      </w:r>
      <w:r w:rsidR="00D15FA8" w:rsidRPr="0094396C">
        <w:rPr>
          <w:rFonts w:ascii="Times New Roman" w:eastAsia="Times New Roman" w:hAnsi="Times New Roman" w:cs="Times New Roman"/>
          <w:sz w:val="23"/>
          <w:szCs w:val="23"/>
        </w:rPr>
        <w:t xml:space="preserve">, </w:t>
      </w:r>
      <w:r w:rsidR="006C41E4" w:rsidRPr="0094396C">
        <w:rPr>
          <w:rFonts w:ascii="Times New Roman" w:eastAsia="Times New Roman" w:hAnsi="Times New Roman" w:cs="Times New Roman"/>
          <w:sz w:val="23"/>
          <w:szCs w:val="23"/>
        </w:rPr>
        <w:t xml:space="preserve">išskyrus </w:t>
      </w:r>
      <w:r w:rsidR="00D15FA8" w:rsidRPr="0094396C">
        <w:rPr>
          <w:rFonts w:ascii="Times New Roman" w:eastAsia="Times New Roman" w:hAnsi="Times New Roman" w:cs="Times New Roman"/>
          <w:sz w:val="23"/>
          <w:szCs w:val="23"/>
        </w:rPr>
        <w:t xml:space="preserve">prekės kainos peržiūrėjimą dėl </w:t>
      </w:r>
      <w:r w:rsidR="006C41E4" w:rsidRPr="0094396C">
        <w:rPr>
          <w:rFonts w:ascii="Times New Roman" w:eastAsia="Times New Roman" w:hAnsi="Times New Roman" w:cs="Times New Roman"/>
          <w:sz w:val="23"/>
          <w:szCs w:val="23"/>
        </w:rPr>
        <w:t>pridėtinės vertės mokes</w:t>
      </w:r>
      <w:r w:rsidR="00216258" w:rsidRPr="0094396C">
        <w:rPr>
          <w:rFonts w:ascii="Times New Roman" w:eastAsia="Times New Roman" w:hAnsi="Times New Roman" w:cs="Times New Roman"/>
          <w:sz w:val="23"/>
          <w:szCs w:val="23"/>
        </w:rPr>
        <w:t>čio</w:t>
      </w:r>
      <w:r w:rsidR="006C41E4" w:rsidRPr="0094396C">
        <w:rPr>
          <w:rFonts w:ascii="Times New Roman" w:eastAsia="Times New Roman" w:hAnsi="Times New Roman" w:cs="Times New Roman"/>
          <w:sz w:val="23"/>
          <w:szCs w:val="23"/>
        </w:rPr>
        <w:t xml:space="preserve"> (PVM) tarifo pasikeitim</w:t>
      </w:r>
      <w:r w:rsidR="00D15FA8" w:rsidRPr="0094396C">
        <w:rPr>
          <w:rFonts w:ascii="Times New Roman" w:eastAsia="Times New Roman" w:hAnsi="Times New Roman" w:cs="Times New Roman"/>
          <w:sz w:val="23"/>
          <w:szCs w:val="23"/>
        </w:rPr>
        <w:t>o</w:t>
      </w:r>
      <w:r w:rsidR="006C41E4" w:rsidRPr="0094396C">
        <w:rPr>
          <w:rFonts w:ascii="Times New Roman" w:eastAsia="Times New Roman" w:hAnsi="Times New Roman" w:cs="Times New Roman"/>
          <w:sz w:val="23"/>
          <w:szCs w:val="23"/>
        </w:rPr>
        <w:t xml:space="preserve">. </w:t>
      </w:r>
      <w:r w:rsidR="00D15FA8" w:rsidRPr="0094396C">
        <w:rPr>
          <w:rFonts w:ascii="Times New Roman" w:eastAsia="Times New Roman" w:hAnsi="Times New Roman" w:cs="Times New Roman"/>
          <w:sz w:val="23"/>
          <w:szCs w:val="23"/>
        </w:rPr>
        <w:t xml:space="preserve">Pasikeitus kitiems mokesčiams, </w:t>
      </w:r>
      <w:r w:rsidR="00A57C3A" w:rsidRPr="0094396C">
        <w:rPr>
          <w:rFonts w:ascii="Times New Roman" w:eastAsia="Times New Roman" w:hAnsi="Times New Roman" w:cs="Times New Roman"/>
          <w:sz w:val="23"/>
          <w:szCs w:val="23"/>
        </w:rPr>
        <w:t xml:space="preserve">prekės </w:t>
      </w:r>
      <w:r w:rsidR="00D15FA8" w:rsidRPr="0094396C">
        <w:rPr>
          <w:rFonts w:ascii="Times New Roman" w:eastAsia="Times New Roman" w:hAnsi="Times New Roman" w:cs="Times New Roman"/>
          <w:sz w:val="23"/>
          <w:szCs w:val="23"/>
        </w:rPr>
        <w:t>kaina nebus perskaičiuojama.</w:t>
      </w:r>
    </w:p>
    <w:p w14:paraId="2A9C1B3D" w14:textId="77777777" w:rsidR="005D566F" w:rsidRPr="0094396C" w:rsidRDefault="005D566F" w:rsidP="005D566F">
      <w:pPr>
        <w:spacing w:after="0" w:line="240" w:lineRule="auto"/>
        <w:ind w:left="567" w:hanging="567"/>
        <w:jc w:val="both"/>
        <w:rPr>
          <w:rFonts w:ascii="Times New Roman" w:eastAsia="Times New Roman" w:hAnsi="Times New Roman" w:cs="Times New Roman"/>
          <w:sz w:val="23"/>
          <w:szCs w:val="23"/>
        </w:rPr>
      </w:pPr>
      <w:r w:rsidRPr="0094396C">
        <w:rPr>
          <w:rFonts w:ascii="Times New Roman" w:eastAsia="Times New Roman" w:hAnsi="Times New Roman" w:cs="Times New Roman"/>
          <w:sz w:val="23"/>
          <w:szCs w:val="23"/>
        </w:rPr>
        <w:t>4.2.</w:t>
      </w:r>
      <w:r w:rsidRPr="0094396C">
        <w:rPr>
          <w:rFonts w:ascii="Times New Roman" w:eastAsia="Times New Roman" w:hAnsi="Times New Roman" w:cs="Times New Roman"/>
          <w:sz w:val="23"/>
          <w:szCs w:val="23"/>
        </w:rPr>
        <w:tab/>
        <w:t>Sutarties kaina dėl pasikeitusi</w:t>
      </w:r>
      <w:r w:rsidR="006C41E4" w:rsidRPr="0094396C">
        <w:rPr>
          <w:rFonts w:ascii="Times New Roman" w:eastAsia="Times New Roman" w:hAnsi="Times New Roman" w:cs="Times New Roman"/>
          <w:sz w:val="23"/>
          <w:szCs w:val="23"/>
        </w:rPr>
        <w:t>o PVM</w:t>
      </w:r>
      <w:r w:rsidRPr="0094396C">
        <w:rPr>
          <w:rFonts w:ascii="Times New Roman" w:eastAsia="Times New Roman" w:hAnsi="Times New Roman" w:cs="Times New Roman"/>
          <w:sz w:val="23"/>
          <w:szCs w:val="23"/>
        </w:rPr>
        <w:t xml:space="preserve"> mokesči</w:t>
      </w:r>
      <w:r w:rsidR="006C41E4" w:rsidRPr="0094396C">
        <w:rPr>
          <w:rFonts w:ascii="Times New Roman" w:eastAsia="Times New Roman" w:hAnsi="Times New Roman" w:cs="Times New Roman"/>
          <w:sz w:val="23"/>
          <w:szCs w:val="23"/>
        </w:rPr>
        <w:t>o</w:t>
      </w:r>
      <w:r w:rsidRPr="0094396C">
        <w:rPr>
          <w:rFonts w:ascii="Times New Roman" w:eastAsia="Times New Roman" w:hAnsi="Times New Roman" w:cs="Times New Roman"/>
          <w:sz w:val="23"/>
          <w:szCs w:val="23"/>
        </w:rPr>
        <w:t xml:space="preserve"> perskaičiuojama tokia tvarka:</w:t>
      </w:r>
    </w:p>
    <w:p w14:paraId="41CDAF2E" w14:textId="77777777" w:rsidR="005D566F" w:rsidRPr="0094396C" w:rsidRDefault="005D566F" w:rsidP="005D566F">
      <w:pPr>
        <w:spacing w:after="0" w:line="240" w:lineRule="auto"/>
        <w:ind w:left="567" w:hanging="567"/>
        <w:jc w:val="both"/>
        <w:rPr>
          <w:rFonts w:ascii="Times New Roman" w:eastAsia="Times New Roman" w:hAnsi="Times New Roman" w:cs="Times New Roman"/>
          <w:sz w:val="23"/>
          <w:szCs w:val="23"/>
        </w:rPr>
      </w:pPr>
      <w:r w:rsidRPr="0094396C">
        <w:rPr>
          <w:rFonts w:ascii="Times New Roman" w:eastAsia="Times New Roman" w:hAnsi="Times New Roman" w:cs="Times New Roman"/>
          <w:sz w:val="23"/>
          <w:szCs w:val="23"/>
        </w:rPr>
        <w:t>4.2.1.</w:t>
      </w:r>
      <w:r w:rsidRPr="0094396C">
        <w:rPr>
          <w:rFonts w:ascii="Times New Roman" w:eastAsia="Times New Roman" w:hAnsi="Times New Roman" w:cs="Times New Roman"/>
          <w:sz w:val="23"/>
          <w:szCs w:val="23"/>
        </w:rPr>
        <w:tab/>
        <w:t>perskaičiavimas atliekamas įsigaliojus Lietuvos Respublikos pridėtinės vertės mokesčio įstatymo pakeitimo įstatymui, pagal kurį keičiasi PVM mokesčio tarifas;</w:t>
      </w:r>
    </w:p>
    <w:p w14:paraId="0AC63E26" w14:textId="77777777" w:rsidR="005D566F" w:rsidRPr="0094396C" w:rsidRDefault="005D566F" w:rsidP="005D566F">
      <w:pPr>
        <w:spacing w:after="0" w:line="240" w:lineRule="auto"/>
        <w:ind w:left="567" w:hanging="567"/>
        <w:jc w:val="both"/>
        <w:rPr>
          <w:rFonts w:ascii="Times New Roman" w:eastAsia="Times New Roman" w:hAnsi="Times New Roman" w:cs="Times New Roman"/>
          <w:sz w:val="23"/>
          <w:szCs w:val="23"/>
        </w:rPr>
      </w:pPr>
      <w:r w:rsidRPr="0094396C">
        <w:rPr>
          <w:rFonts w:ascii="Times New Roman" w:eastAsia="Times New Roman" w:hAnsi="Times New Roman" w:cs="Times New Roman"/>
          <w:sz w:val="23"/>
          <w:szCs w:val="23"/>
        </w:rPr>
        <w:t>4.2.</w:t>
      </w:r>
      <w:r w:rsidR="00D15FA8" w:rsidRPr="0094396C">
        <w:rPr>
          <w:rFonts w:ascii="Times New Roman" w:eastAsia="Times New Roman" w:hAnsi="Times New Roman" w:cs="Times New Roman"/>
          <w:sz w:val="23"/>
          <w:szCs w:val="23"/>
        </w:rPr>
        <w:t>2</w:t>
      </w:r>
      <w:r w:rsidRPr="0094396C">
        <w:rPr>
          <w:rFonts w:ascii="Times New Roman" w:eastAsia="Times New Roman" w:hAnsi="Times New Roman" w:cs="Times New Roman"/>
          <w:sz w:val="23"/>
          <w:szCs w:val="23"/>
        </w:rPr>
        <w:t>.</w:t>
      </w:r>
      <w:r w:rsidRPr="0094396C">
        <w:rPr>
          <w:rFonts w:ascii="Times New Roman" w:eastAsia="Times New Roman" w:hAnsi="Times New Roman" w:cs="Times New Roman"/>
          <w:sz w:val="23"/>
          <w:szCs w:val="23"/>
        </w:rPr>
        <w:tab/>
        <w:t xml:space="preserve">perskaičiavimo formulė: pasikeitus PVM tarifo dydžiui Sutarties kainoje esantis PVM tarifas nepateiktoms prekėms keičiamas (mažinamas ar didinamas) pagal Lietuvos Respublikos </w:t>
      </w:r>
      <w:r w:rsidR="00D15FA8" w:rsidRPr="0094396C">
        <w:rPr>
          <w:rFonts w:ascii="Times New Roman" w:eastAsia="Times New Roman" w:hAnsi="Times New Roman" w:cs="Times New Roman"/>
          <w:sz w:val="23"/>
          <w:szCs w:val="23"/>
        </w:rPr>
        <w:t>įstatymus, reglamentuojančius PVM tarifą</w:t>
      </w:r>
      <w:r w:rsidRPr="0094396C">
        <w:rPr>
          <w:rFonts w:ascii="Times New Roman" w:eastAsia="Times New Roman" w:hAnsi="Times New Roman" w:cs="Times New Roman"/>
          <w:sz w:val="23"/>
          <w:szCs w:val="23"/>
        </w:rPr>
        <w:t>;</w:t>
      </w:r>
    </w:p>
    <w:p w14:paraId="724AE163" w14:textId="56ABE90E" w:rsidR="005D566F" w:rsidRPr="0094396C" w:rsidRDefault="005D566F" w:rsidP="005D566F">
      <w:pPr>
        <w:spacing w:after="0" w:line="240" w:lineRule="auto"/>
        <w:ind w:left="567" w:hanging="567"/>
        <w:jc w:val="both"/>
        <w:rPr>
          <w:rFonts w:ascii="Times New Roman" w:eastAsia="Times New Roman" w:hAnsi="Times New Roman" w:cs="Times New Roman"/>
          <w:sz w:val="23"/>
          <w:szCs w:val="23"/>
        </w:rPr>
      </w:pPr>
      <w:r w:rsidRPr="0094396C">
        <w:rPr>
          <w:rFonts w:ascii="Times New Roman" w:eastAsia="Times New Roman" w:hAnsi="Times New Roman" w:cs="Times New Roman"/>
          <w:sz w:val="23"/>
          <w:szCs w:val="23"/>
        </w:rPr>
        <w:t>4.2.</w:t>
      </w:r>
      <w:r w:rsidR="00D15FA8" w:rsidRPr="0094396C">
        <w:rPr>
          <w:rFonts w:ascii="Times New Roman" w:eastAsia="Times New Roman" w:hAnsi="Times New Roman" w:cs="Times New Roman"/>
          <w:sz w:val="23"/>
          <w:szCs w:val="23"/>
        </w:rPr>
        <w:t>3</w:t>
      </w:r>
      <w:r w:rsidRPr="0094396C">
        <w:rPr>
          <w:rFonts w:ascii="Times New Roman" w:eastAsia="Times New Roman" w:hAnsi="Times New Roman" w:cs="Times New Roman"/>
          <w:sz w:val="23"/>
          <w:szCs w:val="23"/>
        </w:rPr>
        <w:t>.</w:t>
      </w:r>
      <w:r w:rsidRPr="0094396C">
        <w:rPr>
          <w:rFonts w:ascii="Times New Roman" w:eastAsia="Times New Roman" w:hAnsi="Times New Roman" w:cs="Times New Roman"/>
          <w:sz w:val="23"/>
          <w:szCs w:val="23"/>
        </w:rPr>
        <w:tab/>
        <w:t xml:space="preserve">Sutarties kainos pakeitimas įforminamas papildomu </w:t>
      </w:r>
      <w:r w:rsidR="008B0E4C" w:rsidRPr="0094396C">
        <w:rPr>
          <w:rFonts w:ascii="Times New Roman" w:eastAsia="Times New Roman" w:hAnsi="Times New Roman" w:cs="Times New Roman"/>
          <w:sz w:val="23"/>
          <w:szCs w:val="23"/>
        </w:rPr>
        <w:t>š</w:t>
      </w:r>
      <w:r w:rsidRPr="0094396C">
        <w:rPr>
          <w:rFonts w:ascii="Times New Roman" w:eastAsia="Times New Roman" w:hAnsi="Times New Roman" w:cs="Times New Roman"/>
          <w:sz w:val="23"/>
          <w:szCs w:val="23"/>
        </w:rPr>
        <w:t>alių susitarimu;</w:t>
      </w:r>
    </w:p>
    <w:p w14:paraId="3DB58BE6" w14:textId="77777777" w:rsidR="005D566F" w:rsidRPr="0094396C" w:rsidRDefault="005D566F" w:rsidP="005D566F">
      <w:pPr>
        <w:spacing w:after="0" w:line="240" w:lineRule="auto"/>
        <w:ind w:left="567" w:hanging="567"/>
        <w:jc w:val="both"/>
        <w:rPr>
          <w:rFonts w:ascii="Times New Roman" w:eastAsia="Times New Roman" w:hAnsi="Times New Roman" w:cs="Times New Roman"/>
          <w:sz w:val="23"/>
          <w:szCs w:val="23"/>
        </w:rPr>
      </w:pPr>
      <w:r w:rsidRPr="0094396C">
        <w:rPr>
          <w:rFonts w:ascii="Times New Roman" w:eastAsia="Times New Roman" w:hAnsi="Times New Roman" w:cs="Times New Roman"/>
          <w:sz w:val="23"/>
          <w:szCs w:val="23"/>
        </w:rPr>
        <w:t>4.2.</w:t>
      </w:r>
      <w:r w:rsidR="00D15FA8" w:rsidRPr="0094396C">
        <w:rPr>
          <w:rFonts w:ascii="Times New Roman" w:eastAsia="Times New Roman" w:hAnsi="Times New Roman" w:cs="Times New Roman"/>
          <w:sz w:val="23"/>
          <w:szCs w:val="23"/>
        </w:rPr>
        <w:t>4</w:t>
      </w:r>
      <w:r w:rsidRPr="0094396C">
        <w:rPr>
          <w:rFonts w:ascii="Times New Roman" w:eastAsia="Times New Roman" w:hAnsi="Times New Roman" w:cs="Times New Roman"/>
          <w:sz w:val="23"/>
          <w:szCs w:val="23"/>
        </w:rPr>
        <w:t>.</w:t>
      </w:r>
      <w:r w:rsidRPr="0094396C">
        <w:rPr>
          <w:rFonts w:ascii="Times New Roman" w:eastAsia="Times New Roman" w:hAnsi="Times New Roman" w:cs="Times New Roman"/>
          <w:sz w:val="23"/>
          <w:szCs w:val="23"/>
        </w:rPr>
        <w:tab/>
        <w:t>perskaičiuota Sutarties kaina pradedama taikyti nuo Lietuvos Respublikos pridėtinės vertės mokesčio įstatymo pakeitimo įstatymo, pagal kurį keičiasi šio mokesčio tarifas, nurodytos tarifo įsigaliojimo dienos.</w:t>
      </w:r>
    </w:p>
    <w:p w14:paraId="78C4D6FC" w14:textId="77777777" w:rsidR="005D566F" w:rsidRPr="00F5020A" w:rsidRDefault="005D566F" w:rsidP="005D566F">
      <w:pPr>
        <w:spacing w:after="0" w:line="240" w:lineRule="auto"/>
        <w:ind w:left="567" w:hanging="567"/>
        <w:jc w:val="both"/>
        <w:rPr>
          <w:rFonts w:ascii="Times New Roman" w:eastAsia="Times New Roman" w:hAnsi="Times New Roman" w:cs="Times New Roman"/>
          <w:sz w:val="23"/>
          <w:szCs w:val="23"/>
        </w:rPr>
      </w:pPr>
      <w:r w:rsidRPr="0094396C">
        <w:rPr>
          <w:rFonts w:ascii="Times New Roman" w:eastAsia="Times New Roman" w:hAnsi="Times New Roman" w:cs="Times New Roman"/>
          <w:sz w:val="23"/>
          <w:szCs w:val="23"/>
        </w:rPr>
        <w:t>4.3.</w:t>
      </w:r>
      <w:r w:rsidRPr="0094396C">
        <w:rPr>
          <w:rFonts w:ascii="Times New Roman" w:eastAsia="Times New Roman" w:hAnsi="Times New Roman" w:cs="Times New Roman"/>
          <w:sz w:val="23"/>
          <w:szCs w:val="23"/>
        </w:rPr>
        <w:tab/>
        <w:t xml:space="preserve">Pirkėjas įsipareigoja apmokėti Pardavėjui </w:t>
      </w:r>
      <w:r w:rsidR="00216258" w:rsidRPr="0094396C">
        <w:rPr>
          <w:rFonts w:ascii="Times New Roman" w:eastAsia="Times New Roman" w:hAnsi="Times New Roman" w:cs="Times New Roman"/>
          <w:sz w:val="23"/>
          <w:szCs w:val="23"/>
        </w:rPr>
        <w:t xml:space="preserve">už patiektas prekes mokestiniu pavedimu per banką </w:t>
      </w:r>
      <w:r w:rsidRPr="0094396C">
        <w:rPr>
          <w:rFonts w:ascii="Times New Roman" w:eastAsia="Times New Roman" w:hAnsi="Times New Roman" w:cs="Times New Roman"/>
          <w:sz w:val="23"/>
          <w:szCs w:val="23"/>
        </w:rPr>
        <w:t xml:space="preserve">ne vėliau kaip per 30 (trisdešimt) kalendorinių dienų, </w:t>
      </w:r>
      <w:r w:rsidR="00551E62" w:rsidRPr="0094396C">
        <w:rPr>
          <w:rFonts w:ascii="Times New Roman" w:eastAsia="Times New Roman" w:hAnsi="Times New Roman" w:cs="Times New Roman"/>
          <w:sz w:val="23"/>
          <w:szCs w:val="23"/>
        </w:rPr>
        <w:t xml:space="preserve">po </w:t>
      </w:r>
      <w:r w:rsidR="00D60E91" w:rsidRPr="0094396C">
        <w:rPr>
          <w:rFonts w:ascii="Times New Roman" w:eastAsia="Times New Roman" w:hAnsi="Times New Roman" w:cs="Times New Roman"/>
          <w:sz w:val="23"/>
          <w:szCs w:val="23"/>
        </w:rPr>
        <w:t xml:space="preserve">prekių pristatymo ir </w:t>
      </w:r>
      <w:r w:rsidRPr="0094396C">
        <w:rPr>
          <w:rFonts w:ascii="Times New Roman" w:eastAsia="Times New Roman" w:hAnsi="Times New Roman" w:cs="Times New Roman"/>
          <w:sz w:val="23"/>
          <w:szCs w:val="23"/>
        </w:rPr>
        <w:t>sąskait</w:t>
      </w:r>
      <w:r w:rsidR="00551E62" w:rsidRPr="0094396C">
        <w:rPr>
          <w:rFonts w:ascii="Times New Roman" w:eastAsia="Times New Roman" w:hAnsi="Times New Roman" w:cs="Times New Roman"/>
          <w:sz w:val="23"/>
          <w:szCs w:val="23"/>
        </w:rPr>
        <w:t xml:space="preserve">os </w:t>
      </w:r>
      <w:r w:rsidRPr="0094396C">
        <w:rPr>
          <w:rFonts w:ascii="Times New Roman" w:eastAsia="Times New Roman" w:hAnsi="Times New Roman" w:cs="Times New Roman"/>
          <w:sz w:val="23"/>
          <w:szCs w:val="23"/>
        </w:rPr>
        <w:t>faktūr</w:t>
      </w:r>
      <w:r w:rsidR="00551E62" w:rsidRPr="0094396C">
        <w:rPr>
          <w:rFonts w:ascii="Times New Roman" w:eastAsia="Times New Roman" w:hAnsi="Times New Roman" w:cs="Times New Roman"/>
          <w:sz w:val="23"/>
          <w:szCs w:val="23"/>
        </w:rPr>
        <w:t>os pateikimo dienos</w:t>
      </w:r>
      <w:r w:rsidRPr="0094396C">
        <w:rPr>
          <w:rFonts w:ascii="Times New Roman" w:eastAsia="Times New Roman" w:hAnsi="Times New Roman" w:cs="Times New Roman"/>
          <w:sz w:val="23"/>
          <w:szCs w:val="23"/>
        </w:rPr>
        <w:t xml:space="preserve">. </w:t>
      </w:r>
      <w:r w:rsidR="00D15FA8" w:rsidRPr="0094396C">
        <w:rPr>
          <w:rFonts w:ascii="Times New Roman" w:eastAsia="Times New Roman" w:hAnsi="Times New Roman" w:cs="Times New Roman"/>
          <w:sz w:val="23"/>
          <w:szCs w:val="23"/>
        </w:rPr>
        <w:t xml:space="preserve">Apmokėjimo už prekes diena </w:t>
      </w:r>
      <w:r w:rsidR="00D15FA8" w:rsidRPr="00F5020A">
        <w:rPr>
          <w:rFonts w:ascii="Times New Roman" w:eastAsia="Times New Roman" w:hAnsi="Times New Roman" w:cs="Times New Roman"/>
          <w:sz w:val="23"/>
          <w:szCs w:val="23"/>
        </w:rPr>
        <w:t>laikoma apmokėjimo operacijos įvykdymo diena Pirkėjo banke.</w:t>
      </w:r>
      <w:r w:rsidR="00647473" w:rsidRPr="00F5020A">
        <w:rPr>
          <w:rFonts w:ascii="Times New Roman" w:eastAsia="Times New Roman" w:hAnsi="Times New Roman" w:cs="Times New Roman"/>
          <w:sz w:val="23"/>
          <w:szCs w:val="23"/>
        </w:rPr>
        <w:t xml:space="preserve"> </w:t>
      </w:r>
    </w:p>
    <w:p w14:paraId="327878FC" w14:textId="30928087" w:rsidR="00540E3D" w:rsidRPr="00F5020A" w:rsidRDefault="00647473" w:rsidP="001808BC">
      <w:pPr>
        <w:spacing w:line="240" w:lineRule="auto"/>
        <w:ind w:left="567" w:hanging="567"/>
        <w:jc w:val="both"/>
        <w:rPr>
          <w:rFonts w:ascii="Times New Roman" w:eastAsia="Times New Roman" w:hAnsi="Times New Roman" w:cs="Times New Roman"/>
          <w:sz w:val="23"/>
          <w:szCs w:val="23"/>
        </w:rPr>
      </w:pPr>
      <w:r w:rsidRPr="00F5020A">
        <w:rPr>
          <w:rFonts w:ascii="Times New Roman" w:eastAsia="Times New Roman" w:hAnsi="Times New Roman" w:cs="Times New Roman"/>
          <w:sz w:val="23"/>
          <w:szCs w:val="23"/>
        </w:rPr>
        <w:lastRenderedPageBreak/>
        <w:t>4.4.</w:t>
      </w:r>
      <w:r w:rsidR="00E76A3A" w:rsidRPr="00F5020A">
        <w:rPr>
          <w:rFonts w:ascii="Times New Roman" w:eastAsia="Times New Roman" w:hAnsi="Times New Roman" w:cs="Times New Roman"/>
          <w:sz w:val="23"/>
          <w:szCs w:val="23"/>
        </w:rPr>
        <w:tab/>
      </w:r>
      <w:r w:rsidR="00540E3D" w:rsidRPr="00F5020A">
        <w:rPr>
          <w:rFonts w:ascii="Times New Roman" w:eastAsia="Times New Roman" w:hAnsi="Times New Roman" w:cs="Times New Roman"/>
          <w:sz w:val="23"/>
          <w:szCs w:val="23"/>
        </w:rPr>
        <w:t xml:space="preserve">Vykdant </w:t>
      </w:r>
      <w:r w:rsidR="007B0B22" w:rsidRPr="00F5020A">
        <w:rPr>
          <w:rFonts w:ascii="Times New Roman" w:eastAsia="Times New Roman" w:hAnsi="Times New Roman" w:cs="Times New Roman"/>
          <w:sz w:val="23"/>
          <w:szCs w:val="23"/>
        </w:rPr>
        <w:t>S</w:t>
      </w:r>
      <w:r w:rsidR="00540E3D" w:rsidRPr="00F5020A">
        <w:rPr>
          <w:rFonts w:ascii="Times New Roman" w:eastAsia="Times New Roman" w:hAnsi="Times New Roman" w:cs="Times New Roman"/>
          <w:sz w:val="23"/>
          <w:szCs w:val="23"/>
        </w:rPr>
        <w:t xml:space="preserve">utartį, sąskaitos faktūros teikiamos tik elektroniniu būdu.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teikiamos </w:t>
      </w:r>
      <w:r w:rsidR="00642741" w:rsidRPr="00F5020A">
        <w:rPr>
          <w:rFonts w:ascii="Times New Roman" w:eastAsia="Times New Roman" w:hAnsi="Times New Roman" w:cs="Times New Roman"/>
          <w:sz w:val="23"/>
          <w:szCs w:val="23"/>
        </w:rPr>
        <w:t>Pardavėjo</w:t>
      </w:r>
      <w:r w:rsidR="00540E3D" w:rsidRPr="00F5020A">
        <w:rPr>
          <w:rFonts w:ascii="Times New Roman" w:eastAsia="Times New Roman" w:hAnsi="Times New Roman" w:cs="Times New Roman"/>
          <w:sz w:val="23"/>
          <w:szCs w:val="23"/>
        </w:rPr>
        <w:t xml:space="preserve"> pasirinktomis priemonėmis. Europos elektroninių sąskaitų faktūrų standarto neatitinkančios elektroninės sąskaitos faktūros gali būti teikiamos tik naudojantis informacinės sistemos „E. sąskaita“ priemonėmis. P</w:t>
      </w:r>
      <w:r w:rsidR="00642741" w:rsidRPr="00F5020A">
        <w:rPr>
          <w:rFonts w:ascii="Times New Roman" w:eastAsia="Times New Roman" w:hAnsi="Times New Roman" w:cs="Times New Roman"/>
          <w:sz w:val="23"/>
          <w:szCs w:val="23"/>
        </w:rPr>
        <w:t>irkėjas</w:t>
      </w:r>
      <w:r w:rsidR="00540E3D" w:rsidRPr="00F5020A">
        <w:rPr>
          <w:rFonts w:ascii="Times New Roman" w:eastAsia="Times New Roman" w:hAnsi="Times New Roman" w:cs="Times New Roman"/>
          <w:sz w:val="23"/>
          <w:szCs w:val="23"/>
        </w:rPr>
        <w:t xml:space="preserve"> elektronines sąskaitas faktūras priima ir apdoroja naudodamasi informacinės sistemos „E. sąskaita“ priemonėmis. Elektroninė sąskaita faktūra suprantama kaip sąskaita faktūra, išrašyta, perduota ir gauta tokiu elektroniniu formatu, kuris sudaro galimybę ją apdoroti automatiniu ir elektroniniu būdu.</w:t>
      </w:r>
    </w:p>
    <w:p w14:paraId="52C623B4" w14:textId="77777777" w:rsidR="005D566F" w:rsidRPr="00F5020A" w:rsidRDefault="005D566F" w:rsidP="00E76A3A">
      <w:pPr>
        <w:pStyle w:val="Sraopastraipa"/>
        <w:keepNext/>
        <w:numPr>
          <w:ilvl w:val="0"/>
          <w:numId w:val="1"/>
        </w:numPr>
        <w:spacing w:after="0" w:line="240" w:lineRule="auto"/>
        <w:ind w:left="0" w:firstLine="0"/>
        <w:jc w:val="center"/>
        <w:outlineLvl w:val="0"/>
        <w:rPr>
          <w:rFonts w:ascii="Times New Roman" w:eastAsia="Times New Roman" w:hAnsi="Times New Roman" w:cs="Times New Roman"/>
          <w:b/>
          <w:bCs/>
          <w:sz w:val="23"/>
          <w:szCs w:val="23"/>
        </w:rPr>
      </w:pPr>
      <w:r w:rsidRPr="00F5020A">
        <w:rPr>
          <w:rFonts w:ascii="Times New Roman" w:eastAsia="Times New Roman" w:hAnsi="Times New Roman" w:cs="Times New Roman"/>
          <w:b/>
          <w:sz w:val="23"/>
          <w:szCs w:val="23"/>
        </w:rPr>
        <w:t xml:space="preserve">Šalių </w:t>
      </w:r>
      <w:r w:rsidRPr="00F5020A">
        <w:rPr>
          <w:rFonts w:ascii="Times New Roman" w:eastAsia="Times New Roman" w:hAnsi="Times New Roman" w:cs="Times New Roman"/>
          <w:b/>
          <w:bCs/>
          <w:sz w:val="23"/>
          <w:szCs w:val="23"/>
        </w:rPr>
        <w:t>atsakomybė ir papildomi įsipareigojimai</w:t>
      </w:r>
    </w:p>
    <w:p w14:paraId="16548729" w14:textId="77777777" w:rsidR="00E76A3A" w:rsidRPr="00F5020A" w:rsidRDefault="00E76A3A" w:rsidP="00E76A3A">
      <w:pPr>
        <w:pStyle w:val="Sraopastraipa"/>
        <w:keepNext/>
        <w:spacing w:after="0" w:line="240" w:lineRule="auto"/>
        <w:ind w:left="3883"/>
        <w:outlineLvl w:val="0"/>
        <w:rPr>
          <w:rFonts w:ascii="Times New Roman" w:eastAsia="Times New Roman" w:hAnsi="Times New Roman" w:cs="Times New Roman"/>
          <w:b/>
          <w:i/>
          <w:iCs/>
          <w:sz w:val="23"/>
          <w:szCs w:val="23"/>
        </w:rPr>
      </w:pPr>
    </w:p>
    <w:p w14:paraId="43D1F068" w14:textId="77777777" w:rsidR="00B47498" w:rsidRPr="00F5020A" w:rsidRDefault="005D566F" w:rsidP="005D566F">
      <w:pPr>
        <w:spacing w:after="0" w:line="240" w:lineRule="auto"/>
        <w:ind w:left="567" w:hanging="567"/>
        <w:jc w:val="both"/>
        <w:rPr>
          <w:rFonts w:ascii="Times New Roman" w:eastAsia="Times New Roman" w:hAnsi="Times New Roman" w:cs="Times New Roman"/>
          <w:sz w:val="23"/>
          <w:szCs w:val="23"/>
        </w:rPr>
      </w:pPr>
      <w:r w:rsidRPr="00F5020A">
        <w:rPr>
          <w:rFonts w:ascii="Times New Roman" w:eastAsia="Times New Roman" w:hAnsi="Times New Roman" w:cs="Times New Roman"/>
          <w:sz w:val="23"/>
          <w:szCs w:val="23"/>
        </w:rPr>
        <w:t>5.1.</w:t>
      </w:r>
      <w:r w:rsidR="00E76A3A" w:rsidRPr="00F5020A">
        <w:rPr>
          <w:rFonts w:ascii="Times New Roman" w:eastAsia="Times New Roman" w:hAnsi="Times New Roman" w:cs="Times New Roman"/>
          <w:sz w:val="23"/>
          <w:szCs w:val="23"/>
        </w:rPr>
        <w:tab/>
      </w:r>
      <w:r w:rsidR="00B47498" w:rsidRPr="00F5020A">
        <w:rPr>
          <w:rFonts w:ascii="Times New Roman" w:eastAsia="Times New Roman" w:hAnsi="Times New Roman" w:cs="Times New Roman"/>
          <w:sz w:val="23"/>
          <w:szCs w:val="23"/>
        </w:rPr>
        <w:t>Šalių atsakomybė yra nustatoma pagal galiojančius Lietuvos Respublikos teisės aktus ir šią Sutartį. Šalys įsipareigoja tinkamai vykdyti savo įsipareigojimus, prisiimtus šia Sutartimi, ir susilaikyti nuo bet kokių veiksmų, kuriais galėtų padaryti žalos viena kitai.</w:t>
      </w:r>
    </w:p>
    <w:p w14:paraId="6800AEAE" w14:textId="1528EC66" w:rsidR="005D566F" w:rsidRPr="00F5020A" w:rsidRDefault="00B47498" w:rsidP="005D566F">
      <w:pPr>
        <w:spacing w:after="0" w:line="240" w:lineRule="auto"/>
        <w:ind w:left="567" w:hanging="567"/>
        <w:jc w:val="both"/>
        <w:rPr>
          <w:rFonts w:ascii="Times New Roman" w:eastAsia="Times New Roman" w:hAnsi="Times New Roman" w:cs="Times New Roman"/>
          <w:sz w:val="23"/>
          <w:szCs w:val="23"/>
        </w:rPr>
      </w:pPr>
      <w:r w:rsidRPr="00F5020A">
        <w:rPr>
          <w:rFonts w:ascii="Times New Roman" w:eastAsia="Times New Roman" w:hAnsi="Times New Roman" w:cs="Times New Roman"/>
          <w:sz w:val="23"/>
          <w:szCs w:val="23"/>
        </w:rPr>
        <w:t>5.2.</w:t>
      </w:r>
      <w:r w:rsidR="00E76A3A" w:rsidRPr="00F5020A">
        <w:rPr>
          <w:rFonts w:ascii="Times New Roman" w:eastAsia="Times New Roman" w:hAnsi="Times New Roman" w:cs="Times New Roman"/>
          <w:sz w:val="23"/>
          <w:szCs w:val="23"/>
        </w:rPr>
        <w:tab/>
      </w:r>
      <w:r w:rsidR="005D566F" w:rsidRPr="0094396C">
        <w:rPr>
          <w:rFonts w:ascii="Times New Roman" w:eastAsia="Times New Roman" w:hAnsi="Times New Roman" w:cs="Times New Roman"/>
          <w:sz w:val="23"/>
          <w:szCs w:val="23"/>
        </w:rPr>
        <w:t xml:space="preserve">Pirkėjo </w:t>
      </w:r>
      <w:r w:rsidR="001D4193" w:rsidRPr="0094396C">
        <w:rPr>
          <w:rFonts w:ascii="Times New Roman" w:eastAsia="Times New Roman" w:hAnsi="Times New Roman" w:cs="Times New Roman"/>
          <w:sz w:val="23"/>
          <w:szCs w:val="23"/>
        </w:rPr>
        <w:t xml:space="preserve">ir (ar) </w:t>
      </w:r>
      <w:r w:rsidR="005D566F" w:rsidRPr="0094396C">
        <w:rPr>
          <w:rFonts w:ascii="Times New Roman" w:eastAsia="Times New Roman" w:hAnsi="Times New Roman" w:cs="Times New Roman"/>
          <w:sz w:val="23"/>
          <w:szCs w:val="23"/>
        </w:rPr>
        <w:t>(</w:t>
      </w:r>
      <w:r w:rsidR="00840F04" w:rsidRPr="0094396C">
        <w:rPr>
          <w:rFonts w:ascii="Times New Roman" w:eastAsia="Times New Roman" w:hAnsi="Times New Roman" w:cs="Times New Roman"/>
          <w:sz w:val="23"/>
          <w:szCs w:val="23"/>
        </w:rPr>
        <w:t>asmens sveikatos priežiūros įstaigos (</w:t>
      </w:r>
      <w:r w:rsidR="005D566F" w:rsidRPr="0094396C">
        <w:rPr>
          <w:rFonts w:ascii="Times New Roman" w:eastAsia="Times New Roman" w:hAnsi="Times New Roman" w:cs="Times New Roman"/>
          <w:sz w:val="23"/>
          <w:szCs w:val="23"/>
        </w:rPr>
        <w:t xml:space="preserve">prekių gavėjo) </w:t>
      </w:r>
      <w:r w:rsidR="005D566F" w:rsidRPr="00F5020A">
        <w:rPr>
          <w:rFonts w:ascii="Times New Roman" w:eastAsia="Times New Roman" w:hAnsi="Times New Roman" w:cs="Times New Roman"/>
          <w:sz w:val="23"/>
          <w:szCs w:val="23"/>
        </w:rPr>
        <w:t xml:space="preserve">atsisakymo priimti prekes pagrindu gali būti jų kokybės neatitikimas </w:t>
      </w:r>
      <w:r w:rsidR="007B0B22" w:rsidRPr="00F5020A">
        <w:rPr>
          <w:rFonts w:ascii="Times New Roman" w:eastAsia="Times New Roman" w:hAnsi="Times New Roman" w:cs="Times New Roman"/>
          <w:sz w:val="23"/>
          <w:szCs w:val="23"/>
        </w:rPr>
        <w:t>P</w:t>
      </w:r>
      <w:r w:rsidR="005D566F" w:rsidRPr="00F5020A">
        <w:rPr>
          <w:rFonts w:ascii="Times New Roman" w:eastAsia="Times New Roman" w:hAnsi="Times New Roman" w:cs="Times New Roman"/>
          <w:sz w:val="23"/>
          <w:szCs w:val="23"/>
        </w:rPr>
        <w:t>irkimo</w:t>
      </w:r>
      <w:r w:rsidR="005D566F" w:rsidRPr="00F5020A">
        <w:rPr>
          <w:rFonts w:ascii="Times New Roman" w:eastAsia="Times New Roman" w:hAnsi="Times New Roman" w:cs="Times New Roman"/>
          <w:iCs/>
          <w:sz w:val="23"/>
          <w:szCs w:val="23"/>
        </w:rPr>
        <w:t xml:space="preserve"> </w:t>
      </w:r>
      <w:r w:rsidR="007B0B22" w:rsidRPr="00F5020A">
        <w:rPr>
          <w:rFonts w:ascii="Times New Roman" w:eastAsia="Times New Roman" w:hAnsi="Times New Roman" w:cs="Times New Roman"/>
          <w:iCs/>
          <w:sz w:val="23"/>
          <w:szCs w:val="23"/>
        </w:rPr>
        <w:t>specifikacijos (Pirkimų sąl</w:t>
      </w:r>
      <w:r w:rsidR="0058418E" w:rsidRPr="00F5020A">
        <w:rPr>
          <w:rFonts w:ascii="Times New Roman" w:eastAsia="Times New Roman" w:hAnsi="Times New Roman" w:cs="Times New Roman"/>
          <w:iCs/>
          <w:sz w:val="23"/>
          <w:szCs w:val="23"/>
        </w:rPr>
        <w:t>y</w:t>
      </w:r>
      <w:r w:rsidR="007B0B22" w:rsidRPr="00F5020A">
        <w:rPr>
          <w:rFonts w:ascii="Times New Roman" w:eastAsia="Times New Roman" w:hAnsi="Times New Roman" w:cs="Times New Roman"/>
          <w:iCs/>
          <w:sz w:val="23"/>
          <w:szCs w:val="23"/>
        </w:rPr>
        <w:t xml:space="preserve">gų </w:t>
      </w:r>
      <w:r w:rsidR="0058418E" w:rsidRPr="00F5020A">
        <w:rPr>
          <w:rFonts w:ascii="Times New Roman" w:eastAsia="Times New Roman" w:hAnsi="Times New Roman" w:cs="Times New Roman"/>
          <w:iCs/>
          <w:sz w:val="23"/>
          <w:szCs w:val="23"/>
        </w:rPr>
        <w:t xml:space="preserve">1 priedo) </w:t>
      </w:r>
      <w:r w:rsidR="005D566F" w:rsidRPr="00F5020A">
        <w:rPr>
          <w:rFonts w:ascii="Times New Roman" w:eastAsia="Times New Roman" w:hAnsi="Times New Roman" w:cs="Times New Roman"/>
          <w:sz w:val="23"/>
          <w:szCs w:val="23"/>
        </w:rPr>
        <w:t>reikalavimams: netinkamo galiojimo (</w:t>
      </w:r>
      <w:r w:rsidR="008B0E4C" w:rsidRPr="00F5020A">
        <w:rPr>
          <w:rFonts w:ascii="Times New Roman" w:eastAsia="Times New Roman" w:hAnsi="Times New Roman" w:cs="Times New Roman"/>
          <w:sz w:val="23"/>
          <w:szCs w:val="23"/>
        </w:rPr>
        <w:t xml:space="preserve">ar </w:t>
      </w:r>
      <w:r w:rsidR="005D566F" w:rsidRPr="00F5020A">
        <w:rPr>
          <w:rFonts w:ascii="Times New Roman" w:eastAsia="Times New Roman" w:hAnsi="Times New Roman" w:cs="Times New Roman"/>
          <w:sz w:val="23"/>
          <w:szCs w:val="23"/>
        </w:rPr>
        <w:t xml:space="preserve">neatitinkančių Sutarties 3.1 ar/ir 3.2 punktų reikalavimų) ar prekės pristatomos su pažeistu įpakavimu arba sugadintos ir/ar netinkamos </w:t>
      </w:r>
      <w:r w:rsidR="00B80CC1" w:rsidRPr="00F5020A">
        <w:rPr>
          <w:rFonts w:ascii="Times New Roman" w:eastAsia="Times New Roman" w:hAnsi="Times New Roman" w:cs="Times New Roman"/>
          <w:sz w:val="23"/>
          <w:szCs w:val="23"/>
        </w:rPr>
        <w:t>naudoti pagal paskirtį</w:t>
      </w:r>
      <w:r w:rsidR="005D566F" w:rsidRPr="00F5020A">
        <w:rPr>
          <w:rFonts w:ascii="Times New Roman" w:eastAsia="Times New Roman" w:hAnsi="Times New Roman" w:cs="Times New Roman"/>
          <w:sz w:val="23"/>
          <w:szCs w:val="23"/>
        </w:rPr>
        <w:t>.</w:t>
      </w:r>
    </w:p>
    <w:p w14:paraId="7D3A2E70" w14:textId="0CE19ACD" w:rsidR="005D566F" w:rsidRPr="00F5020A" w:rsidRDefault="005D566F" w:rsidP="005D566F">
      <w:pPr>
        <w:spacing w:after="0" w:line="240" w:lineRule="auto"/>
        <w:ind w:left="567" w:hanging="567"/>
        <w:jc w:val="both"/>
        <w:rPr>
          <w:rFonts w:ascii="Times New Roman" w:eastAsia="Times New Roman" w:hAnsi="Times New Roman" w:cs="Times New Roman"/>
          <w:sz w:val="23"/>
          <w:szCs w:val="23"/>
        </w:rPr>
      </w:pPr>
      <w:r w:rsidRPr="00F5020A">
        <w:rPr>
          <w:rFonts w:ascii="Times New Roman" w:eastAsia="Times New Roman" w:hAnsi="Times New Roman" w:cs="Times New Roman"/>
          <w:sz w:val="23"/>
          <w:szCs w:val="23"/>
        </w:rPr>
        <w:t>5.</w:t>
      </w:r>
      <w:r w:rsidR="00B47498" w:rsidRPr="00F5020A">
        <w:rPr>
          <w:rFonts w:ascii="Times New Roman" w:eastAsia="Times New Roman" w:hAnsi="Times New Roman" w:cs="Times New Roman"/>
          <w:sz w:val="23"/>
          <w:szCs w:val="23"/>
        </w:rPr>
        <w:t>3</w:t>
      </w:r>
      <w:r w:rsidRPr="00F5020A">
        <w:rPr>
          <w:rFonts w:ascii="Times New Roman" w:eastAsia="Times New Roman" w:hAnsi="Times New Roman" w:cs="Times New Roman"/>
          <w:sz w:val="23"/>
          <w:szCs w:val="23"/>
        </w:rPr>
        <w:t>.</w:t>
      </w:r>
      <w:r w:rsidR="00E76A3A" w:rsidRPr="00F5020A">
        <w:rPr>
          <w:rFonts w:ascii="Times New Roman" w:eastAsia="Times New Roman" w:hAnsi="Times New Roman" w:cs="Times New Roman"/>
          <w:sz w:val="23"/>
          <w:szCs w:val="23"/>
        </w:rPr>
        <w:tab/>
      </w:r>
      <w:r w:rsidRPr="00F5020A">
        <w:rPr>
          <w:rFonts w:ascii="Times New Roman" w:eastAsia="Times New Roman" w:hAnsi="Times New Roman" w:cs="Times New Roman"/>
          <w:sz w:val="23"/>
          <w:szCs w:val="23"/>
        </w:rPr>
        <w:t xml:space="preserve">Už Pardavėjo atsisakymą pristatyti užsakytų visų ar dalies prekių, jų </w:t>
      </w:r>
      <w:proofErr w:type="spellStart"/>
      <w:r w:rsidRPr="00F5020A">
        <w:rPr>
          <w:rFonts w:ascii="Times New Roman" w:eastAsia="Times New Roman" w:hAnsi="Times New Roman" w:cs="Times New Roman"/>
          <w:sz w:val="23"/>
          <w:szCs w:val="23"/>
        </w:rPr>
        <w:t>nepristatymą</w:t>
      </w:r>
      <w:proofErr w:type="spellEnd"/>
      <w:r w:rsidRPr="00F5020A">
        <w:rPr>
          <w:rFonts w:ascii="Times New Roman" w:eastAsia="Times New Roman" w:hAnsi="Times New Roman" w:cs="Times New Roman"/>
          <w:sz w:val="23"/>
          <w:szCs w:val="23"/>
        </w:rPr>
        <w:t xml:space="preserve"> arba užsakytų prekių</w:t>
      </w:r>
      <w:r w:rsidR="000A1647" w:rsidRPr="00F5020A">
        <w:rPr>
          <w:rFonts w:ascii="Times New Roman" w:eastAsia="Times New Roman" w:hAnsi="Times New Roman" w:cs="Times New Roman"/>
          <w:sz w:val="23"/>
          <w:szCs w:val="23"/>
        </w:rPr>
        <w:t xml:space="preserve"> </w:t>
      </w:r>
      <w:proofErr w:type="spellStart"/>
      <w:r w:rsidR="000A1647" w:rsidRPr="00F5020A">
        <w:rPr>
          <w:rFonts w:ascii="Times New Roman" w:eastAsia="Times New Roman" w:hAnsi="Times New Roman" w:cs="Times New Roman"/>
          <w:sz w:val="23"/>
          <w:szCs w:val="23"/>
        </w:rPr>
        <w:t>nepristatymą</w:t>
      </w:r>
      <w:proofErr w:type="spellEnd"/>
      <w:r w:rsidR="000A1647" w:rsidRPr="00F5020A">
        <w:rPr>
          <w:rFonts w:ascii="Times New Roman" w:eastAsia="Times New Roman" w:hAnsi="Times New Roman" w:cs="Times New Roman"/>
          <w:sz w:val="23"/>
          <w:szCs w:val="23"/>
        </w:rPr>
        <w:t xml:space="preserve"> suderintu laiku (S</w:t>
      </w:r>
      <w:r w:rsidRPr="00F5020A">
        <w:rPr>
          <w:rFonts w:ascii="Times New Roman" w:eastAsia="Times New Roman" w:hAnsi="Times New Roman" w:cs="Times New Roman"/>
          <w:sz w:val="23"/>
          <w:szCs w:val="23"/>
        </w:rPr>
        <w:t xml:space="preserve">utarties 2.4, 2.5 punktuose nurodytais terminais), </w:t>
      </w:r>
      <w:r w:rsidR="000A1647" w:rsidRPr="00F5020A">
        <w:rPr>
          <w:rFonts w:ascii="Times New Roman" w:eastAsia="Times New Roman" w:hAnsi="Times New Roman" w:cs="Times New Roman"/>
          <w:sz w:val="23"/>
          <w:szCs w:val="23"/>
        </w:rPr>
        <w:t xml:space="preserve">Pirkėjui pareikalavus, </w:t>
      </w:r>
      <w:r w:rsidRPr="00F5020A">
        <w:rPr>
          <w:rFonts w:ascii="Times New Roman" w:eastAsia="Times New Roman" w:hAnsi="Times New Roman" w:cs="Times New Roman"/>
          <w:sz w:val="23"/>
          <w:szCs w:val="23"/>
        </w:rPr>
        <w:t>Pardavėjas moka Pirkėjui 0,02</w:t>
      </w:r>
      <w:r w:rsidR="0058418E" w:rsidRPr="00F5020A">
        <w:rPr>
          <w:rFonts w:ascii="Times New Roman" w:eastAsia="Times New Roman" w:hAnsi="Times New Roman" w:cs="Times New Roman"/>
          <w:sz w:val="23"/>
          <w:szCs w:val="23"/>
        </w:rPr>
        <w:t xml:space="preserve"> %</w:t>
      </w:r>
      <w:r w:rsidRPr="00F5020A">
        <w:rPr>
          <w:rFonts w:ascii="Times New Roman" w:eastAsia="Times New Roman" w:hAnsi="Times New Roman" w:cs="Times New Roman"/>
          <w:sz w:val="23"/>
          <w:szCs w:val="23"/>
        </w:rPr>
        <w:t xml:space="preserve"> dydžio </w:t>
      </w:r>
      <w:r w:rsidR="0058418E" w:rsidRPr="00F5020A">
        <w:rPr>
          <w:rFonts w:ascii="Times New Roman" w:eastAsia="Times New Roman" w:hAnsi="Times New Roman" w:cs="Times New Roman"/>
          <w:sz w:val="23"/>
          <w:szCs w:val="23"/>
        </w:rPr>
        <w:t xml:space="preserve">delspinigius nuo </w:t>
      </w:r>
      <w:r w:rsidRPr="00F5020A">
        <w:rPr>
          <w:rFonts w:ascii="Times New Roman" w:eastAsia="Times New Roman" w:hAnsi="Times New Roman" w:cs="Times New Roman"/>
          <w:sz w:val="23"/>
          <w:szCs w:val="23"/>
        </w:rPr>
        <w:t>laiku nepristatytų prekių vertės už kiekvieną uždelstą dieną ir atlygin</w:t>
      </w:r>
      <w:r w:rsidR="008629F4" w:rsidRPr="00F5020A">
        <w:rPr>
          <w:rFonts w:ascii="Times New Roman" w:eastAsia="Times New Roman" w:hAnsi="Times New Roman" w:cs="Times New Roman"/>
          <w:sz w:val="23"/>
          <w:szCs w:val="23"/>
        </w:rPr>
        <w:t>a</w:t>
      </w:r>
      <w:r w:rsidRPr="00F5020A">
        <w:rPr>
          <w:rFonts w:ascii="Times New Roman" w:eastAsia="Times New Roman" w:hAnsi="Times New Roman" w:cs="Times New Roman"/>
          <w:sz w:val="23"/>
          <w:szCs w:val="23"/>
        </w:rPr>
        <w:t xml:space="preserve"> Pirkėjui dėl to patirtus nuostolius, kurių nepadengia minėtos netesybos. Už pakartotiną atsisakymą pristatyti užsakytas prekes arba užsakytų prekių </w:t>
      </w:r>
      <w:proofErr w:type="spellStart"/>
      <w:r w:rsidRPr="00F5020A">
        <w:rPr>
          <w:rFonts w:ascii="Times New Roman" w:eastAsia="Times New Roman" w:hAnsi="Times New Roman" w:cs="Times New Roman"/>
          <w:sz w:val="23"/>
          <w:szCs w:val="23"/>
        </w:rPr>
        <w:t>nepristatymą</w:t>
      </w:r>
      <w:proofErr w:type="spellEnd"/>
      <w:r w:rsidRPr="00F5020A">
        <w:rPr>
          <w:rFonts w:ascii="Times New Roman" w:eastAsia="Times New Roman" w:hAnsi="Times New Roman" w:cs="Times New Roman"/>
          <w:sz w:val="23"/>
          <w:szCs w:val="23"/>
        </w:rPr>
        <w:t xml:space="preserve"> suderintu laiku, </w:t>
      </w:r>
      <w:r w:rsidRPr="00F5020A">
        <w:rPr>
          <w:rFonts w:ascii="Times New Roman" w:eastAsia="Times New Roman" w:hAnsi="Times New Roman" w:cs="Times New Roman"/>
          <w:bCs/>
          <w:sz w:val="23"/>
          <w:szCs w:val="23"/>
        </w:rPr>
        <w:t>Pirkėjas</w:t>
      </w:r>
      <w:r w:rsidRPr="00F5020A">
        <w:rPr>
          <w:rFonts w:ascii="Times New Roman" w:eastAsia="Times New Roman" w:hAnsi="Times New Roman" w:cs="Times New Roman"/>
          <w:sz w:val="23"/>
          <w:szCs w:val="23"/>
        </w:rPr>
        <w:t xml:space="preserve"> turi teisę </w:t>
      </w:r>
      <w:r w:rsidR="000A1647" w:rsidRPr="00F5020A">
        <w:rPr>
          <w:rFonts w:ascii="Times New Roman" w:eastAsia="Times New Roman" w:hAnsi="Times New Roman" w:cs="Times New Roman"/>
          <w:sz w:val="23"/>
          <w:szCs w:val="23"/>
        </w:rPr>
        <w:t xml:space="preserve">vienašališkai nutraukti Sutartį, </w:t>
      </w:r>
      <w:r w:rsidR="00DF0C4A" w:rsidRPr="00F5020A">
        <w:rPr>
          <w:rFonts w:ascii="Times New Roman" w:eastAsia="Times New Roman" w:hAnsi="Times New Roman" w:cs="Times New Roman"/>
          <w:sz w:val="23"/>
          <w:szCs w:val="23"/>
        </w:rPr>
        <w:t>jo</w:t>
      </w:r>
      <w:r w:rsidR="00D46AF9" w:rsidRPr="00F5020A">
        <w:rPr>
          <w:rFonts w:ascii="Times New Roman" w:eastAsia="Times New Roman" w:hAnsi="Times New Roman" w:cs="Times New Roman"/>
          <w:sz w:val="23"/>
          <w:szCs w:val="23"/>
        </w:rPr>
        <w:t>s</w:t>
      </w:r>
      <w:r w:rsidR="0083249D" w:rsidRPr="00F5020A">
        <w:rPr>
          <w:rFonts w:ascii="Times New Roman" w:eastAsia="Times New Roman" w:hAnsi="Times New Roman" w:cs="Times New Roman"/>
          <w:sz w:val="23"/>
          <w:szCs w:val="23"/>
        </w:rPr>
        <w:t xml:space="preserve"> </w:t>
      </w:r>
      <w:r w:rsidR="00B7250C" w:rsidRPr="00F5020A">
        <w:rPr>
          <w:rFonts w:ascii="Times New Roman" w:eastAsia="Times New Roman" w:hAnsi="Times New Roman" w:cs="Times New Roman"/>
          <w:sz w:val="23"/>
          <w:szCs w:val="23"/>
        </w:rPr>
        <w:t xml:space="preserve">8.6.2 papunktyje </w:t>
      </w:r>
      <w:r w:rsidR="008629F4" w:rsidRPr="00F5020A">
        <w:rPr>
          <w:rFonts w:ascii="Times New Roman" w:eastAsia="Times New Roman" w:hAnsi="Times New Roman" w:cs="Times New Roman"/>
          <w:sz w:val="23"/>
          <w:szCs w:val="23"/>
        </w:rPr>
        <w:t xml:space="preserve">nustatyta </w:t>
      </w:r>
      <w:r w:rsidR="0083249D" w:rsidRPr="00F5020A">
        <w:rPr>
          <w:rFonts w:ascii="Times New Roman" w:eastAsia="Times New Roman" w:hAnsi="Times New Roman" w:cs="Times New Roman"/>
          <w:sz w:val="23"/>
          <w:szCs w:val="23"/>
        </w:rPr>
        <w:t>tvarka</w:t>
      </w:r>
      <w:r w:rsidR="00DF0C4A" w:rsidRPr="00F5020A">
        <w:rPr>
          <w:rFonts w:ascii="Times New Roman" w:eastAsia="Times New Roman" w:hAnsi="Times New Roman" w:cs="Times New Roman"/>
          <w:sz w:val="23"/>
          <w:szCs w:val="23"/>
        </w:rPr>
        <w:t>.</w:t>
      </w:r>
    </w:p>
    <w:p w14:paraId="3C1467BD" w14:textId="77777777" w:rsidR="005D566F" w:rsidRPr="00F5020A" w:rsidRDefault="005D566F" w:rsidP="005D566F">
      <w:pPr>
        <w:spacing w:after="0" w:line="240" w:lineRule="auto"/>
        <w:ind w:left="567" w:hanging="567"/>
        <w:jc w:val="both"/>
        <w:rPr>
          <w:rFonts w:ascii="Times New Roman" w:eastAsia="Times New Roman" w:hAnsi="Times New Roman" w:cs="Times New Roman"/>
          <w:sz w:val="23"/>
          <w:szCs w:val="23"/>
        </w:rPr>
      </w:pPr>
      <w:r w:rsidRPr="00F5020A">
        <w:rPr>
          <w:rFonts w:ascii="Times New Roman" w:eastAsia="Times New Roman" w:hAnsi="Times New Roman" w:cs="Times New Roman"/>
          <w:sz w:val="23"/>
          <w:szCs w:val="23"/>
        </w:rPr>
        <w:t>5.</w:t>
      </w:r>
      <w:r w:rsidR="00B47498" w:rsidRPr="00F5020A">
        <w:rPr>
          <w:rFonts w:ascii="Times New Roman" w:eastAsia="Times New Roman" w:hAnsi="Times New Roman" w:cs="Times New Roman"/>
          <w:sz w:val="23"/>
          <w:szCs w:val="23"/>
        </w:rPr>
        <w:t>4</w:t>
      </w:r>
      <w:r w:rsidRPr="00F5020A">
        <w:rPr>
          <w:rFonts w:ascii="Times New Roman" w:eastAsia="Times New Roman" w:hAnsi="Times New Roman" w:cs="Times New Roman"/>
          <w:sz w:val="23"/>
          <w:szCs w:val="23"/>
        </w:rPr>
        <w:t>.</w:t>
      </w:r>
      <w:r w:rsidRPr="00F5020A">
        <w:rPr>
          <w:rFonts w:ascii="Times New Roman" w:eastAsia="Times New Roman" w:hAnsi="Times New Roman" w:cs="Times New Roman"/>
          <w:sz w:val="23"/>
          <w:szCs w:val="23"/>
        </w:rPr>
        <w:tab/>
        <w:t>Pirkėjas, nepagrįstai uždelsęs atsiskaityti už pateiktas prekes Sutartyje nustatyta tvarka ir terminais, Pardavėjui pareikalavus moka Lietuvos Respublikos mokėjimų, atliekamų pagal komercinius sandorius, vėlavimo prevencijos įstatymo nustatytas palūkanas nuo neapmokėtos sumos už kiekvieną uždelstą dieną.</w:t>
      </w:r>
    </w:p>
    <w:p w14:paraId="75DC8A9C" w14:textId="4A38302F" w:rsidR="005D566F" w:rsidRPr="00F5020A" w:rsidRDefault="005D566F" w:rsidP="005D566F">
      <w:pPr>
        <w:spacing w:after="0" w:line="240" w:lineRule="auto"/>
        <w:ind w:left="567" w:hanging="567"/>
        <w:jc w:val="both"/>
        <w:rPr>
          <w:rFonts w:ascii="Times New Roman" w:eastAsia="Times New Roman" w:hAnsi="Times New Roman" w:cs="Times New Roman"/>
          <w:sz w:val="23"/>
          <w:szCs w:val="23"/>
        </w:rPr>
      </w:pPr>
      <w:r w:rsidRPr="00F5020A">
        <w:rPr>
          <w:rFonts w:ascii="Times New Roman" w:eastAsia="Times New Roman" w:hAnsi="Times New Roman" w:cs="Times New Roman"/>
          <w:sz w:val="23"/>
          <w:szCs w:val="23"/>
        </w:rPr>
        <w:t>5.</w:t>
      </w:r>
      <w:r w:rsidR="00B47498" w:rsidRPr="00F5020A">
        <w:rPr>
          <w:rFonts w:ascii="Times New Roman" w:eastAsia="Times New Roman" w:hAnsi="Times New Roman" w:cs="Times New Roman"/>
          <w:sz w:val="23"/>
          <w:szCs w:val="23"/>
        </w:rPr>
        <w:t>5</w:t>
      </w:r>
      <w:r w:rsidRPr="00F5020A">
        <w:rPr>
          <w:rFonts w:ascii="Times New Roman" w:eastAsia="Times New Roman" w:hAnsi="Times New Roman" w:cs="Times New Roman"/>
          <w:sz w:val="23"/>
          <w:szCs w:val="23"/>
        </w:rPr>
        <w:t>.</w:t>
      </w:r>
      <w:r w:rsidR="00D46AF9" w:rsidRPr="00F5020A">
        <w:rPr>
          <w:rFonts w:ascii="Times New Roman" w:eastAsia="Times New Roman" w:hAnsi="Times New Roman" w:cs="Times New Roman"/>
          <w:sz w:val="23"/>
          <w:szCs w:val="23"/>
        </w:rPr>
        <w:tab/>
      </w:r>
      <w:r w:rsidRPr="00F5020A">
        <w:rPr>
          <w:rFonts w:ascii="Times New Roman" w:eastAsia="Times New Roman" w:hAnsi="Times New Roman" w:cs="Times New Roman"/>
          <w:sz w:val="23"/>
          <w:szCs w:val="23"/>
        </w:rPr>
        <w:t>Pardavėjui vienašališkai nutraukus Sutartį be svarbių priežasčių,</w:t>
      </w:r>
      <w:r w:rsidRPr="00F5020A">
        <w:rPr>
          <w:rFonts w:ascii="Times New Roman" w:eastAsia="Times New Roman" w:hAnsi="Times New Roman" w:cs="Times New Roman"/>
          <w:bCs/>
          <w:sz w:val="23"/>
          <w:szCs w:val="23"/>
        </w:rPr>
        <w:t xml:space="preserve"> Pardavėjas</w:t>
      </w:r>
      <w:r w:rsidRPr="00F5020A">
        <w:rPr>
          <w:rFonts w:ascii="Times New Roman" w:eastAsia="Times New Roman" w:hAnsi="Times New Roman" w:cs="Times New Roman"/>
          <w:sz w:val="23"/>
          <w:szCs w:val="23"/>
        </w:rPr>
        <w:t xml:space="preserve"> moka </w:t>
      </w:r>
      <w:r w:rsidRPr="00F5020A">
        <w:rPr>
          <w:rFonts w:ascii="Times New Roman" w:eastAsia="Times New Roman" w:hAnsi="Times New Roman" w:cs="Times New Roman"/>
          <w:bCs/>
          <w:sz w:val="23"/>
          <w:szCs w:val="23"/>
        </w:rPr>
        <w:t>Pirkėjui</w:t>
      </w:r>
      <w:r w:rsidRPr="00F5020A">
        <w:rPr>
          <w:rFonts w:ascii="Times New Roman" w:eastAsia="Times New Roman" w:hAnsi="Times New Roman" w:cs="Times New Roman"/>
          <w:sz w:val="23"/>
          <w:szCs w:val="23"/>
        </w:rPr>
        <w:t xml:space="preserve"> 10</w:t>
      </w:r>
      <w:r w:rsidR="00C5755B" w:rsidRPr="00F5020A">
        <w:rPr>
          <w:rFonts w:ascii="Times New Roman" w:eastAsia="Times New Roman" w:hAnsi="Times New Roman" w:cs="Times New Roman"/>
          <w:sz w:val="23"/>
          <w:szCs w:val="23"/>
          <w:lang w:val="en-US"/>
        </w:rPr>
        <w:t xml:space="preserve"> %</w:t>
      </w:r>
      <w:r w:rsidRPr="00F5020A">
        <w:rPr>
          <w:rFonts w:ascii="Times New Roman" w:eastAsia="Times New Roman" w:hAnsi="Times New Roman" w:cs="Times New Roman"/>
          <w:sz w:val="23"/>
          <w:szCs w:val="23"/>
        </w:rPr>
        <w:t xml:space="preserve"> visų pagal šią Sutartį nepristatytų prekių vertės baudą ir atlygina Pirkėjo dėl to turėtus nuostolius. </w:t>
      </w:r>
    </w:p>
    <w:p w14:paraId="28BE716B" w14:textId="5232E19E" w:rsidR="005D566F" w:rsidRPr="00F5020A" w:rsidRDefault="00971C6E" w:rsidP="005D566F">
      <w:pPr>
        <w:spacing w:after="0" w:line="240" w:lineRule="auto"/>
        <w:ind w:left="567" w:hanging="567"/>
        <w:jc w:val="both"/>
        <w:rPr>
          <w:rFonts w:ascii="Times New Roman" w:eastAsia="Times New Roman" w:hAnsi="Times New Roman" w:cs="Times New Roman"/>
          <w:sz w:val="23"/>
          <w:szCs w:val="23"/>
        </w:rPr>
      </w:pPr>
      <w:r w:rsidRPr="00F5020A">
        <w:rPr>
          <w:rFonts w:ascii="Times New Roman" w:eastAsia="Times New Roman" w:hAnsi="Times New Roman" w:cs="Times New Roman"/>
          <w:sz w:val="23"/>
          <w:szCs w:val="23"/>
        </w:rPr>
        <w:t>5.</w:t>
      </w:r>
      <w:r w:rsidR="00B47498" w:rsidRPr="00F5020A">
        <w:rPr>
          <w:rFonts w:ascii="Times New Roman" w:eastAsia="Times New Roman" w:hAnsi="Times New Roman" w:cs="Times New Roman"/>
          <w:sz w:val="23"/>
          <w:szCs w:val="23"/>
        </w:rPr>
        <w:t>6</w:t>
      </w:r>
      <w:r w:rsidRPr="00F5020A">
        <w:rPr>
          <w:rFonts w:ascii="Times New Roman" w:eastAsia="Times New Roman" w:hAnsi="Times New Roman" w:cs="Times New Roman"/>
          <w:sz w:val="23"/>
          <w:szCs w:val="23"/>
        </w:rPr>
        <w:t>.</w:t>
      </w:r>
      <w:r w:rsidR="00D46AF9" w:rsidRPr="00F5020A">
        <w:rPr>
          <w:rFonts w:ascii="Times New Roman" w:eastAsia="Times New Roman" w:hAnsi="Times New Roman" w:cs="Times New Roman"/>
          <w:sz w:val="23"/>
          <w:szCs w:val="23"/>
        </w:rPr>
        <w:tab/>
      </w:r>
      <w:r w:rsidR="005D566F" w:rsidRPr="00F5020A">
        <w:rPr>
          <w:rFonts w:ascii="Times New Roman" w:eastAsia="Times New Roman" w:hAnsi="Times New Roman" w:cs="Times New Roman"/>
          <w:sz w:val="23"/>
          <w:szCs w:val="23"/>
        </w:rPr>
        <w:t xml:space="preserve">Už Sutarties įsipareigojimų nevykdymą ar netinkamą vykdymą Pirkėjas turi teisę skirti Pardavėjui </w:t>
      </w:r>
      <w:r w:rsidR="00F5020A" w:rsidRPr="00F5020A">
        <w:rPr>
          <w:rFonts w:ascii="Times New Roman" w:eastAsia="Times New Roman" w:hAnsi="Times New Roman" w:cs="Times New Roman"/>
          <w:sz w:val="23"/>
          <w:szCs w:val="23"/>
        </w:rPr>
        <w:t>3</w:t>
      </w:r>
      <w:r w:rsidR="005D566F" w:rsidRPr="00F5020A">
        <w:rPr>
          <w:rFonts w:ascii="Times New Roman" w:eastAsia="Times New Roman" w:hAnsi="Times New Roman" w:cs="Times New Roman"/>
          <w:sz w:val="23"/>
          <w:szCs w:val="23"/>
        </w:rPr>
        <w:t xml:space="preserve">00,00 Eur </w:t>
      </w:r>
      <w:r w:rsidR="00914EC9" w:rsidRPr="00F5020A">
        <w:rPr>
          <w:rFonts w:ascii="Times New Roman" w:eastAsia="Times New Roman" w:hAnsi="Times New Roman" w:cs="Times New Roman"/>
          <w:sz w:val="23"/>
          <w:szCs w:val="23"/>
        </w:rPr>
        <w:t>(</w:t>
      </w:r>
      <w:r w:rsidR="00F5020A" w:rsidRPr="00F5020A">
        <w:rPr>
          <w:rFonts w:ascii="Times New Roman" w:eastAsia="Times New Roman" w:hAnsi="Times New Roman" w:cs="Times New Roman"/>
          <w:sz w:val="23"/>
          <w:szCs w:val="23"/>
        </w:rPr>
        <w:t>trijų šimtų</w:t>
      </w:r>
      <w:r w:rsidR="00914EC9" w:rsidRPr="00F5020A">
        <w:rPr>
          <w:rFonts w:ascii="Times New Roman" w:eastAsia="Times New Roman" w:hAnsi="Times New Roman" w:cs="Times New Roman"/>
          <w:sz w:val="23"/>
          <w:szCs w:val="23"/>
        </w:rPr>
        <w:t xml:space="preserve"> eurų) </w:t>
      </w:r>
      <w:r w:rsidR="005D566F" w:rsidRPr="00F5020A">
        <w:rPr>
          <w:rFonts w:ascii="Times New Roman" w:eastAsia="Times New Roman" w:hAnsi="Times New Roman" w:cs="Times New Roman"/>
          <w:sz w:val="23"/>
          <w:szCs w:val="23"/>
        </w:rPr>
        <w:t>vertės dydžio baudą. Baudos sumokėjimas neatleidžia nuo įsipareigojimų įvykdymo</w:t>
      </w:r>
      <w:r w:rsidR="008629F4" w:rsidRPr="00F5020A">
        <w:rPr>
          <w:rFonts w:ascii="Times New Roman" w:eastAsia="Times New Roman" w:hAnsi="Times New Roman" w:cs="Times New Roman"/>
          <w:sz w:val="23"/>
          <w:szCs w:val="23"/>
        </w:rPr>
        <w:t>.</w:t>
      </w:r>
    </w:p>
    <w:p w14:paraId="2D11DB55" w14:textId="1CC4C8E1" w:rsidR="005D566F" w:rsidRPr="00F5020A" w:rsidRDefault="005D566F" w:rsidP="005D566F">
      <w:pPr>
        <w:spacing w:after="0" w:line="240" w:lineRule="auto"/>
        <w:ind w:left="567" w:hanging="567"/>
        <w:jc w:val="both"/>
        <w:rPr>
          <w:rFonts w:ascii="Times New Roman" w:eastAsia="Times New Roman" w:hAnsi="Times New Roman" w:cs="Times New Roman"/>
          <w:sz w:val="23"/>
          <w:szCs w:val="23"/>
        </w:rPr>
      </w:pPr>
      <w:r w:rsidRPr="00F5020A">
        <w:rPr>
          <w:rFonts w:ascii="Times New Roman" w:eastAsia="Times New Roman" w:hAnsi="Times New Roman" w:cs="Times New Roman"/>
          <w:sz w:val="23"/>
          <w:szCs w:val="23"/>
        </w:rPr>
        <w:t>5.</w:t>
      </w:r>
      <w:r w:rsidR="00B47498" w:rsidRPr="00F5020A">
        <w:rPr>
          <w:rFonts w:ascii="Times New Roman" w:eastAsia="Times New Roman" w:hAnsi="Times New Roman" w:cs="Times New Roman"/>
          <w:sz w:val="23"/>
          <w:szCs w:val="23"/>
        </w:rPr>
        <w:t>7</w:t>
      </w:r>
      <w:r w:rsidRPr="00F5020A">
        <w:rPr>
          <w:rFonts w:ascii="Times New Roman" w:eastAsia="Times New Roman" w:hAnsi="Times New Roman" w:cs="Times New Roman"/>
          <w:sz w:val="23"/>
          <w:szCs w:val="23"/>
        </w:rPr>
        <w:t>.</w:t>
      </w:r>
      <w:r w:rsidR="00D46AF9" w:rsidRPr="00F5020A">
        <w:rPr>
          <w:rFonts w:ascii="Times New Roman" w:eastAsia="Times New Roman" w:hAnsi="Times New Roman" w:cs="Times New Roman"/>
          <w:sz w:val="23"/>
          <w:szCs w:val="23"/>
        </w:rPr>
        <w:tab/>
      </w:r>
      <w:r w:rsidRPr="00F5020A">
        <w:rPr>
          <w:rFonts w:ascii="Times New Roman" w:eastAsia="Times New Roman" w:hAnsi="Times New Roman" w:cs="Times New Roman"/>
          <w:sz w:val="23"/>
          <w:szCs w:val="23"/>
        </w:rPr>
        <w:t xml:space="preserve">Pasikeitus vienos iš šalių adresui ar rekvizitams, šalis privalo apie tai pranešti kitai šaliai per </w:t>
      </w:r>
      <w:r w:rsidR="00C65BA6" w:rsidRPr="00F5020A">
        <w:rPr>
          <w:rFonts w:ascii="Times New Roman" w:eastAsia="Times New Roman" w:hAnsi="Times New Roman" w:cs="Times New Roman"/>
          <w:sz w:val="23"/>
          <w:szCs w:val="23"/>
        </w:rPr>
        <w:br/>
      </w:r>
      <w:r w:rsidR="00B47498" w:rsidRPr="00F5020A">
        <w:rPr>
          <w:rFonts w:ascii="Times New Roman" w:eastAsia="Times New Roman" w:hAnsi="Times New Roman" w:cs="Times New Roman"/>
          <w:sz w:val="23"/>
          <w:szCs w:val="23"/>
        </w:rPr>
        <w:t>5</w:t>
      </w:r>
      <w:r w:rsidRPr="00F5020A">
        <w:rPr>
          <w:rFonts w:ascii="Times New Roman" w:eastAsia="Times New Roman" w:hAnsi="Times New Roman" w:cs="Times New Roman"/>
          <w:sz w:val="23"/>
          <w:szCs w:val="23"/>
        </w:rPr>
        <w:t xml:space="preserve"> </w:t>
      </w:r>
      <w:r w:rsidR="00C65BA6" w:rsidRPr="00F5020A">
        <w:rPr>
          <w:rFonts w:ascii="Times New Roman" w:eastAsia="Times New Roman" w:hAnsi="Times New Roman" w:cs="Times New Roman"/>
          <w:sz w:val="23"/>
          <w:szCs w:val="23"/>
        </w:rPr>
        <w:t xml:space="preserve">(penkias) </w:t>
      </w:r>
      <w:r w:rsidRPr="00F5020A">
        <w:rPr>
          <w:rFonts w:ascii="Times New Roman" w:eastAsia="Times New Roman" w:hAnsi="Times New Roman" w:cs="Times New Roman"/>
          <w:sz w:val="23"/>
          <w:szCs w:val="23"/>
        </w:rPr>
        <w:t>darbo dien</w:t>
      </w:r>
      <w:r w:rsidR="00B47498" w:rsidRPr="00F5020A">
        <w:rPr>
          <w:rFonts w:ascii="Times New Roman" w:eastAsia="Times New Roman" w:hAnsi="Times New Roman" w:cs="Times New Roman"/>
          <w:sz w:val="23"/>
          <w:szCs w:val="23"/>
        </w:rPr>
        <w:t>as</w:t>
      </w:r>
      <w:r w:rsidRPr="00F5020A">
        <w:rPr>
          <w:rFonts w:ascii="Times New Roman" w:eastAsia="Times New Roman" w:hAnsi="Times New Roman" w:cs="Times New Roman"/>
          <w:sz w:val="23"/>
          <w:szCs w:val="23"/>
        </w:rPr>
        <w:t>, to nepadarius, kalta šalis atlygina kitai šaliai su tuo susijusius nuostolius.</w:t>
      </w:r>
    </w:p>
    <w:p w14:paraId="21180DF8" w14:textId="77777777" w:rsidR="005D566F" w:rsidRPr="00F5020A" w:rsidRDefault="00B47498" w:rsidP="005D566F">
      <w:pPr>
        <w:spacing w:after="0" w:line="240" w:lineRule="auto"/>
        <w:ind w:left="567" w:hanging="567"/>
        <w:jc w:val="both"/>
        <w:rPr>
          <w:rFonts w:ascii="Times New Roman" w:eastAsia="Times New Roman" w:hAnsi="Times New Roman" w:cs="Times New Roman"/>
          <w:sz w:val="23"/>
          <w:szCs w:val="23"/>
        </w:rPr>
      </w:pPr>
      <w:r w:rsidRPr="00F5020A">
        <w:rPr>
          <w:rFonts w:ascii="Times New Roman" w:eastAsia="Times New Roman" w:hAnsi="Times New Roman" w:cs="Times New Roman"/>
          <w:sz w:val="23"/>
          <w:szCs w:val="23"/>
        </w:rPr>
        <w:t>5.8</w:t>
      </w:r>
      <w:r w:rsidR="005D566F" w:rsidRPr="00F5020A">
        <w:rPr>
          <w:rFonts w:ascii="Times New Roman" w:eastAsia="Times New Roman" w:hAnsi="Times New Roman" w:cs="Times New Roman"/>
          <w:sz w:val="23"/>
          <w:szCs w:val="23"/>
        </w:rPr>
        <w:t>.</w:t>
      </w:r>
      <w:r w:rsidR="00D46AF9" w:rsidRPr="00F5020A">
        <w:rPr>
          <w:rFonts w:ascii="Times New Roman" w:eastAsia="Times New Roman" w:hAnsi="Times New Roman" w:cs="Times New Roman"/>
          <w:sz w:val="23"/>
          <w:szCs w:val="23"/>
        </w:rPr>
        <w:tab/>
      </w:r>
      <w:r w:rsidR="005D566F" w:rsidRPr="00F5020A">
        <w:rPr>
          <w:rFonts w:ascii="Times New Roman" w:eastAsia="Times New Roman" w:hAnsi="Times New Roman" w:cs="Times New Roman"/>
          <w:sz w:val="23"/>
          <w:szCs w:val="23"/>
        </w:rPr>
        <w:t>Pardavėjui pagal šią Sutartį neįvykdžius arba netinkamai įvykdžius įsipareigojimus, kurie yra užtikrinti Sutarties įvykdymo užtikrinimu atvejais, Pirkėjas turi teisę pasinaudoti jam pateiktu Sutarties įvykdymo užtikrinimu.</w:t>
      </w:r>
    </w:p>
    <w:p w14:paraId="54B9E300" w14:textId="5FAF1F9C" w:rsidR="00664508" w:rsidRPr="00F5020A" w:rsidRDefault="00664508" w:rsidP="00C5755B">
      <w:pPr>
        <w:spacing w:after="0" w:line="240" w:lineRule="auto"/>
        <w:ind w:left="567" w:hanging="567"/>
        <w:jc w:val="both"/>
        <w:rPr>
          <w:rFonts w:ascii="Times New Roman" w:hAnsi="Times New Roman" w:cs="Times New Roman"/>
          <w:sz w:val="23"/>
          <w:szCs w:val="23"/>
        </w:rPr>
      </w:pPr>
      <w:r w:rsidRPr="00F5020A">
        <w:rPr>
          <w:rFonts w:ascii="Times New Roman" w:eastAsia="Times New Roman" w:hAnsi="Times New Roman" w:cs="Times New Roman"/>
          <w:sz w:val="23"/>
          <w:szCs w:val="23"/>
        </w:rPr>
        <w:t>5.</w:t>
      </w:r>
      <w:r w:rsidR="00B47498" w:rsidRPr="00F5020A">
        <w:rPr>
          <w:rFonts w:ascii="Times New Roman" w:eastAsia="Times New Roman" w:hAnsi="Times New Roman" w:cs="Times New Roman"/>
          <w:sz w:val="23"/>
          <w:szCs w:val="23"/>
        </w:rPr>
        <w:t>9</w:t>
      </w:r>
      <w:r w:rsidRPr="00F5020A">
        <w:rPr>
          <w:rFonts w:ascii="Times New Roman" w:eastAsia="Times New Roman" w:hAnsi="Times New Roman" w:cs="Times New Roman"/>
          <w:sz w:val="23"/>
          <w:szCs w:val="23"/>
        </w:rPr>
        <w:t>.</w:t>
      </w:r>
      <w:r w:rsidR="00D46AF9" w:rsidRPr="00F5020A">
        <w:rPr>
          <w:rFonts w:ascii="Times New Roman" w:eastAsia="Times New Roman" w:hAnsi="Times New Roman" w:cs="Times New Roman"/>
          <w:sz w:val="23"/>
          <w:szCs w:val="23"/>
        </w:rPr>
        <w:tab/>
      </w:r>
      <w:bookmarkStart w:id="5" w:name="_Hlk42866804"/>
      <w:r w:rsidRPr="00F5020A">
        <w:rPr>
          <w:rFonts w:ascii="Times New Roman" w:eastAsia="Times New Roman" w:hAnsi="Times New Roman" w:cs="Times New Roman"/>
          <w:sz w:val="23"/>
          <w:szCs w:val="23"/>
        </w:rPr>
        <w:t xml:space="preserve">Vykdant sutartį </w:t>
      </w:r>
      <w:r w:rsidR="008F72CE" w:rsidRPr="00F5020A">
        <w:rPr>
          <w:rFonts w:ascii="Times New Roman" w:eastAsia="Times New Roman" w:hAnsi="Times New Roman" w:cs="Times New Roman"/>
          <w:sz w:val="23"/>
          <w:szCs w:val="23"/>
        </w:rPr>
        <w:t xml:space="preserve">subtiekėjai </w:t>
      </w:r>
      <w:r w:rsidR="00FA7397">
        <w:rPr>
          <w:rFonts w:ascii="Times New Roman" w:eastAsia="Times New Roman" w:hAnsi="Times New Roman" w:cs="Times New Roman"/>
          <w:sz w:val="23"/>
          <w:szCs w:val="23"/>
        </w:rPr>
        <w:t>ne</w:t>
      </w:r>
      <w:r w:rsidR="00FA7397" w:rsidRPr="00F5020A">
        <w:rPr>
          <w:rFonts w:ascii="Times New Roman" w:eastAsia="Times New Roman" w:hAnsi="Times New Roman" w:cs="Times New Roman"/>
          <w:sz w:val="23"/>
          <w:szCs w:val="23"/>
        </w:rPr>
        <w:t>pasitelkiami</w:t>
      </w:r>
      <w:r w:rsidR="00FA7397">
        <w:rPr>
          <w:rFonts w:ascii="Times New Roman" w:eastAsia="Times New Roman" w:hAnsi="Times New Roman" w:cs="Times New Roman"/>
          <w:sz w:val="23"/>
          <w:szCs w:val="23"/>
        </w:rPr>
        <w:t>.</w:t>
      </w:r>
    </w:p>
    <w:bookmarkEnd w:id="5"/>
    <w:p w14:paraId="7A4667EA" w14:textId="005DC64F" w:rsidR="00B47498" w:rsidRPr="00F5020A" w:rsidRDefault="00B47498" w:rsidP="00664508">
      <w:pPr>
        <w:spacing w:after="0" w:line="240" w:lineRule="auto"/>
        <w:ind w:left="567" w:hanging="567"/>
        <w:jc w:val="both"/>
        <w:rPr>
          <w:rFonts w:ascii="Times New Roman" w:hAnsi="Times New Roman" w:cs="Times New Roman"/>
          <w:i/>
          <w:iCs/>
          <w:sz w:val="23"/>
          <w:szCs w:val="23"/>
        </w:rPr>
      </w:pPr>
      <w:r w:rsidRPr="00F5020A">
        <w:rPr>
          <w:rFonts w:ascii="Times New Roman" w:hAnsi="Times New Roman" w:cs="Times New Roman"/>
          <w:sz w:val="23"/>
          <w:szCs w:val="23"/>
        </w:rPr>
        <w:t>5.1</w:t>
      </w:r>
      <w:r w:rsidR="00C5755B" w:rsidRPr="00F5020A">
        <w:rPr>
          <w:rFonts w:ascii="Times New Roman" w:hAnsi="Times New Roman" w:cs="Times New Roman"/>
          <w:sz w:val="23"/>
          <w:szCs w:val="23"/>
        </w:rPr>
        <w:t>0</w:t>
      </w:r>
      <w:r w:rsidRPr="00F5020A">
        <w:rPr>
          <w:rFonts w:ascii="Times New Roman" w:hAnsi="Times New Roman" w:cs="Times New Roman"/>
          <w:sz w:val="23"/>
          <w:szCs w:val="23"/>
        </w:rPr>
        <w:t>.</w:t>
      </w:r>
      <w:r w:rsidR="00D46AF9" w:rsidRPr="00F5020A">
        <w:rPr>
          <w:rFonts w:ascii="Times New Roman" w:hAnsi="Times New Roman" w:cs="Times New Roman"/>
          <w:sz w:val="23"/>
          <w:szCs w:val="23"/>
        </w:rPr>
        <w:tab/>
      </w:r>
      <w:r w:rsidRPr="00F5020A">
        <w:rPr>
          <w:rFonts w:ascii="Times New Roman" w:hAnsi="Times New Roman" w:cs="Times New Roman"/>
          <w:sz w:val="23"/>
          <w:szCs w:val="23"/>
        </w:rPr>
        <w:t xml:space="preserve">Šalis atleidžiama nuo atsakomybės už šios Sutarties neįvykdymą, jeigu ji įrodo, kad ši Sutartis neįvykdyta dėl aplinkybių, kurių ji negalėjo kontroliuoti bei protingai numatyti Sutarties sudarymo metu, ir kad negalėjo užkirsti kelio šių aplinkybių ar jų pasekmių atsiradimui </w:t>
      </w:r>
      <w:r w:rsidRPr="00F5020A">
        <w:rPr>
          <w:rFonts w:ascii="Times New Roman" w:hAnsi="Times New Roman" w:cs="Times New Roman"/>
          <w:i/>
          <w:iCs/>
          <w:sz w:val="23"/>
          <w:szCs w:val="23"/>
        </w:rPr>
        <w:t>(Force majeure).</w:t>
      </w:r>
    </w:p>
    <w:p w14:paraId="5B0567F8" w14:textId="3ECA1ED4" w:rsidR="00751533" w:rsidRPr="00F5020A" w:rsidRDefault="00724B77" w:rsidP="00751533">
      <w:pPr>
        <w:spacing w:after="0" w:line="240" w:lineRule="auto"/>
        <w:ind w:left="567" w:hanging="567"/>
        <w:jc w:val="both"/>
        <w:rPr>
          <w:rFonts w:ascii="Times New Roman" w:hAnsi="Times New Roman" w:cs="Times New Roman"/>
          <w:sz w:val="23"/>
          <w:szCs w:val="23"/>
        </w:rPr>
      </w:pPr>
      <w:r w:rsidRPr="00F5020A">
        <w:rPr>
          <w:rFonts w:ascii="Times New Roman" w:hAnsi="Times New Roman" w:cs="Times New Roman"/>
          <w:sz w:val="23"/>
          <w:szCs w:val="23"/>
        </w:rPr>
        <w:t>5.1</w:t>
      </w:r>
      <w:r w:rsidR="00C5755B" w:rsidRPr="00F5020A">
        <w:rPr>
          <w:rFonts w:ascii="Times New Roman" w:hAnsi="Times New Roman" w:cs="Times New Roman"/>
          <w:sz w:val="23"/>
          <w:szCs w:val="23"/>
        </w:rPr>
        <w:t>1</w:t>
      </w:r>
      <w:r w:rsidRPr="00F5020A">
        <w:rPr>
          <w:rFonts w:ascii="Times New Roman" w:hAnsi="Times New Roman" w:cs="Times New Roman"/>
          <w:sz w:val="23"/>
          <w:szCs w:val="23"/>
        </w:rPr>
        <w:t>.</w:t>
      </w:r>
      <w:r w:rsidR="00D46AF9" w:rsidRPr="00F5020A">
        <w:rPr>
          <w:rFonts w:ascii="Times New Roman" w:hAnsi="Times New Roman" w:cs="Times New Roman"/>
          <w:sz w:val="23"/>
          <w:szCs w:val="23"/>
        </w:rPr>
        <w:tab/>
      </w:r>
      <w:r w:rsidRPr="00F5020A">
        <w:rPr>
          <w:rFonts w:ascii="Times New Roman" w:hAnsi="Times New Roman" w:cs="Times New Roman"/>
          <w:sz w:val="23"/>
          <w:szCs w:val="23"/>
        </w:rPr>
        <w:t>Šalys įsipareigoja</w:t>
      </w:r>
      <w:r w:rsidR="00D46AF9" w:rsidRPr="00F5020A">
        <w:rPr>
          <w:rFonts w:ascii="Times New Roman" w:hAnsi="Times New Roman" w:cs="Times New Roman"/>
          <w:sz w:val="23"/>
          <w:szCs w:val="23"/>
        </w:rPr>
        <w:t xml:space="preserve"> </w:t>
      </w:r>
      <w:r w:rsidRPr="00F5020A">
        <w:rPr>
          <w:rFonts w:ascii="Times New Roman" w:hAnsi="Times New Roman" w:cs="Times New Roman"/>
          <w:sz w:val="23"/>
          <w:szCs w:val="23"/>
        </w:rPr>
        <w:t xml:space="preserve">užtikrinti šios Sutarties vykdymo metu gautos ir su Sutarties vykdymu susijusios informacijos ir asmens duomenų konfidencialumą ir apsaugą, kaip tai numatyta 2016 m. balandžio 27 d. Europos Parlamento ir Tarybos reglamente (ES) 2016/679 dėl fizinių asmenų apsaugos tvarkant asmens duomenis ir dėl laisvo tokių duomenų judėjimo ir kuriuo panaikinama Direktyva 95/46/EB (Bendrasis duomenų apsaugos reglamentas/BDAR), </w:t>
      </w:r>
      <w:r w:rsidR="00D81A22" w:rsidRPr="00F5020A">
        <w:rPr>
          <w:rFonts w:ascii="Times New Roman" w:hAnsi="Times New Roman" w:cs="Times New Roman"/>
          <w:sz w:val="23"/>
          <w:szCs w:val="23"/>
        </w:rPr>
        <w:t>Lietuvos Respublikos asmens duomenų teisinės apsaugos įstatymo ir kitų teisės aktų, reglamentuojančių asmens duomenų tvarkymą.</w:t>
      </w:r>
    </w:p>
    <w:p w14:paraId="6B0D76B1" w14:textId="77777777" w:rsidR="00BB5D8D" w:rsidRPr="00F5020A" w:rsidRDefault="00BB5D8D" w:rsidP="00751533">
      <w:pPr>
        <w:spacing w:after="0" w:line="240" w:lineRule="auto"/>
        <w:ind w:left="567" w:hanging="567"/>
        <w:jc w:val="both"/>
        <w:rPr>
          <w:rFonts w:ascii="Times New Roman" w:hAnsi="Times New Roman" w:cs="Times New Roman"/>
          <w:sz w:val="23"/>
          <w:szCs w:val="23"/>
        </w:rPr>
      </w:pPr>
    </w:p>
    <w:p w14:paraId="510D2D94" w14:textId="77777777" w:rsidR="00BB5D8D" w:rsidRDefault="00BB5D8D" w:rsidP="00751533">
      <w:pPr>
        <w:spacing w:after="0" w:line="240" w:lineRule="auto"/>
        <w:ind w:left="567" w:hanging="567"/>
        <w:jc w:val="center"/>
        <w:rPr>
          <w:rFonts w:ascii="Times New Roman" w:eastAsia="Times New Roman" w:hAnsi="Times New Roman" w:cs="Times New Roman"/>
          <w:b/>
          <w:bCs/>
          <w:sz w:val="23"/>
          <w:szCs w:val="23"/>
        </w:rPr>
      </w:pPr>
    </w:p>
    <w:p w14:paraId="19A4358E" w14:textId="77777777" w:rsidR="00BB5D8D" w:rsidRDefault="00BB5D8D" w:rsidP="00751533">
      <w:pPr>
        <w:spacing w:after="0" w:line="240" w:lineRule="auto"/>
        <w:ind w:left="567" w:hanging="567"/>
        <w:jc w:val="center"/>
        <w:rPr>
          <w:rFonts w:ascii="Times New Roman" w:eastAsia="Times New Roman" w:hAnsi="Times New Roman" w:cs="Times New Roman"/>
          <w:b/>
          <w:bCs/>
          <w:sz w:val="23"/>
          <w:szCs w:val="23"/>
        </w:rPr>
      </w:pPr>
    </w:p>
    <w:p w14:paraId="695C131F" w14:textId="77777777" w:rsidR="005D02B7" w:rsidRDefault="005D02B7" w:rsidP="00751533">
      <w:pPr>
        <w:spacing w:after="0" w:line="240" w:lineRule="auto"/>
        <w:ind w:left="567" w:hanging="567"/>
        <w:jc w:val="center"/>
        <w:rPr>
          <w:rFonts w:ascii="Times New Roman" w:eastAsia="Times New Roman" w:hAnsi="Times New Roman" w:cs="Times New Roman"/>
          <w:b/>
          <w:sz w:val="23"/>
          <w:szCs w:val="23"/>
        </w:rPr>
      </w:pPr>
    </w:p>
    <w:p w14:paraId="55C00611" w14:textId="4BA739AA" w:rsidR="005D566F" w:rsidRPr="00F5020A" w:rsidRDefault="00751533" w:rsidP="00751533">
      <w:pPr>
        <w:spacing w:after="0" w:line="240" w:lineRule="auto"/>
        <w:ind w:left="567" w:hanging="567"/>
        <w:jc w:val="center"/>
        <w:rPr>
          <w:rFonts w:ascii="Times New Roman" w:eastAsia="Times New Roman" w:hAnsi="Times New Roman" w:cs="Times New Roman"/>
          <w:b/>
          <w:bCs/>
          <w:sz w:val="23"/>
          <w:szCs w:val="23"/>
        </w:rPr>
      </w:pPr>
      <w:r w:rsidRPr="00F5020A">
        <w:rPr>
          <w:rFonts w:ascii="Times New Roman" w:eastAsia="Times New Roman" w:hAnsi="Times New Roman" w:cs="Times New Roman"/>
          <w:b/>
          <w:bCs/>
          <w:sz w:val="23"/>
          <w:szCs w:val="23"/>
        </w:rPr>
        <w:t>6.</w:t>
      </w:r>
      <w:r w:rsidRPr="00F5020A">
        <w:rPr>
          <w:rFonts w:ascii="Times New Roman" w:eastAsia="Times New Roman" w:hAnsi="Times New Roman" w:cs="Times New Roman"/>
          <w:b/>
          <w:bCs/>
          <w:sz w:val="23"/>
          <w:szCs w:val="23"/>
        </w:rPr>
        <w:tab/>
      </w:r>
      <w:r w:rsidR="005D566F" w:rsidRPr="00F5020A">
        <w:rPr>
          <w:rFonts w:ascii="Times New Roman" w:eastAsia="Times New Roman" w:hAnsi="Times New Roman" w:cs="Times New Roman"/>
          <w:b/>
          <w:bCs/>
          <w:sz w:val="23"/>
          <w:szCs w:val="23"/>
        </w:rPr>
        <w:t>Ginčų sprendimo tvarka</w:t>
      </w:r>
    </w:p>
    <w:p w14:paraId="42B5A09A" w14:textId="77777777" w:rsidR="00D46AF9" w:rsidRPr="00F5020A" w:rsidRDefault="00D46AF9" w:rsidP="00D46AF9">
      <w:pPr>
        <w:pStyle w:val="Sraopastraipa"/>
        <w:spacing w:after="0" w:line="240" w:lineRule="auto"/>
        <w:ind w:left="3883"/>
        <w:rPr>
          <w:rFonts w:ascii="Times New Roman" w:eastAsia="Times New Roman" w:hAnsi="Times New Roman" w:cs="Times New Roman"/>
          <w:sz w:val="23"/>
          <w:szCs w:val="23"/>
        </w:rPr>
      </w:pPr>
    </w:p>
    <w:p w14:paraId="4CDF1966" w14:textId="77777777" w:rsidR="005D566F" w:rsidRPr="00F5020A" w:rsidRDefault="005D566F" w:rsidP="005D566F">
      <w:pPr>
        <w:spacing w:after="0" w:line="240" w:lineRule="auto"/>
        <w:ind w:left="567" w:hanging="567"/>
        <w:jc w:val="both"/>
        <w:rPr>
          <w:rFonts w:ascii="Times New Roman" w:eastAsia="Times New Roman" w:hAnsi="Times New Roman" w:cs="Times New Roman"/>
          <w:sz w:val="23"/>
          <w:szCs w:val="23"/>
        </w:rPr>
      </w:pPr>
      <w:r w:rsidRPr="00F5020A">
        <w:rPr>
          <w:rFonts w:ascii="Times New Roman" w:eastAsia="Times New Roman" w:hAnsi="Times New Roman" w:cs="Times New Roman"/>
          <w:sz w:val="23"/>
          <w:szCs w:val="23"/>
        </w:rPr>
        <w:t>6.1.</w:t>
      </w:r>
      <w:r w:rsidRPr="00F5020A">
        <w:rPr>
          <w:rFonts w:ascii="Times New Roman" w:eastAsia="Times New Roman" w:hAnsi="Times New Roman" w:cs="Times New Roman"/>
          <w:sz w:val="23"/>
          <w:szCs w:val="23"/>
        </w:rPr>
        <w:tab/>
        <w:t>Ginčai ar nesutarimai kylantys tarp Šalių dėl Sutarties vykdymo, sprendžiami tarpusavio susitarimu derybų būdu.</w:t>
      </w:r>
    </w:p>
    <w:p w14:paraId="25DE35A6" w14:textId="77777777" w:rsidR="005D566F" w:rsidRPr="00F5020A" w:rsidRDefault="005D566F" w:rsidP="005D566F">
      <w:pPr>
        <w:spacing w:after="0" w:line="240" w:lineRule="auto"/>
        <w:ind w:left="567" w:hanging="567"/>
        <w:jc w:val="both"/>
        <w:rPr>
          <w:rFonts w:ascii="Times New Roman" w:eastAsia="Times New Roman" w:hAnsi="Times New Roman" w:cs="Times New Roman"/>
          <w:sz w:val="23"/>
          <w:szCs w:val="23"/>
        </w:rPr>
      </w:pPr>
      <w:r w:rsidRPr="00F5020A">
        <w:rPr>
          <w:rFonts w:ascii="Times New Roman" w:eastAsia="Times New Roman" w:hAnsi="Times New Roman" w:cs="Times New Roman"/>
          <w:sz w:val="23"/>
          <w:szCs w:val="23"/>
        </w:rPr>
        <w:t>6.2.</w:t>
      </w:r>
      <w:r w:rsidRPr="00F5020A">
        <w:rPr>
          <w:rFonts w:ascii="Times New Roman" w:eastAsia="Times New Roman" w:hAnsi="Times New Roman" w:cs="Times New Roman"/>
          <w:sz w:val="23"/>
          <w:szCs w:val="23"/>
        </w:rPr>
        <w:tab/>
        <w:t>Jeigu Sutarties šalims nepavyksta išspręsti ginčo dvišalių derybų būdu per 30 (trisdešimt) dienų nuo derybų pradžios, ginčas spendžiamas Lietuvos Respublikos teismuose pagal VLK buveinės vietą. Derybų pradžia laikoma diena, kurią viena iš Sutarties šalių pateikė prašymą raštu kitai Sutarties šaliai su siūlymu pradėti derybas.</w:t>
      </w:r>
    </w:p>
    <w:p w14:paraId="29C7178D" w14:textId="304A10D2" w:rsidR="00E31CEF" w:rsidRDefault="005D566F" w:rsidP="005003B1">
      <w:pPr>
        <w:spacing w:after="0" w:line="240" w:lineRule="auto"/>
        <w:ind w:left="567" w:hanging="567"/>
        <w:jc w:val="both"/>
        <w:rPr>
          <w:rFonts w:ascii="Times New Roman" w:eastAsia="Times New Roman" w:hAnsi="Times New Roman" w:cs="Times New Roman"/>
          <w:sz w:val="23"/>
          <w:szCs w:val="23"/>
        </w:rPr>
      </w:pPr>
      <w:r w:rsidRPr="00F5020A">
        <w:rPr>
          <w:rFonts w:ascii="Times New Roman" w:eastAsia="Times New Roman" w:hAnsi="Times New Roman" w:cs="Times New Roman"/>
          <w:sz w:val="23"/>
          <w:szCs w:val="23"/>
        </w:rPr>
        <w:t>6.3.</w:t>
      </w:r>
      <w:r w:rsidR="00D46AF9" w:rsidRPr="00F5020A">
        <w:rPr>
          <w:rFonts w:ascii="Times New Roman" w:eastAsia="Times New Roman" w:hAnsi="Times New Roman" w:cs="Times New Roman"/>
          <w:sz w:val="23"/>
          <w:szCs w:val="23"/>
        </w:rPr>
        <w:tab/>
      </w:r>
      <w:r w:rsidRPr="00F5020A">
        <w:rPr>
          <w:rFonts w:ascii="Times New Roman" w:eastAsia="Times New Roman" w:hAnsi="Times New Roman" w:cs="Times New Roman"/>
          <w:sz w:val="23"/>
          <w:szCs w:val="23"/>
        </w:rPr>
        <w:t>Nepaisydamos to, kad ginčas yra nagrinėjamas teisme, Sutarties šalys ir toliau privalo vykdyti savo sutartinius įsipareigojimus, jeigu nesusitarta kitaip.</w:t>
      </w:r>
    </w:p>
    <w:p w14:paraId="247413E5" w14:textId="77777777" w:rsidR="005003B1" w:rsidRPr="00F5020A" w:rsidRDefault="005003B1" w:rsidP="005003B1">
      <w:pPr>
        <w:spacing w:after="0" w:line="240" w:lineRule="auto"/>
        <w:ind w:left="567" w:hanging="567"/>
        <w:jc w:val="both"/>
        <w:rPr>
          <w:rFonts w:ascii="Times New Roman" w:eastAsia="Times New Roman" w:hAnsi="Times New Roman" w:cs="Times New Roman"/>
          <w:b/>
          <w:sz w:val="23"/>
          <w:szCs w:val="23"/>
        </w:rPr>
      </w:pPr>
    </w:p>
    <w:p w14:paraId="19FCD4FE" w14:textId="551BD36E" w:rsidR="005D566F" w:rsidRPr="00F5020A" w:rsidRDefault="005D566F" w:rsidP="00751533">
      <w:pPr>
        <w:pStyle w:val="Sraopastraipa"/>
        <w:numPr>
          <w:ilvl w:val="0"/>
          <w:numId w:val="2"/>
        </w:numPr>
        <w:spacing w:after="0" w:line="240" w:lineRule="auto"/>
        <w:rPr>
          <w:rFonts w:ascii="Times New Roman" w:eastAsia="Times New Roman" w:hAnsi="Times New Roman" w:cs="Times New Roman"/>
          <w:b/>
          <w:sz w:val="23"/>
          <w:szCs w:val="23"/>
        </w:rPr>
      </w:pPr>
      <w:r w:rsidRPr="00F5020A">
        <w:rPr>
          <w:rFonts w:ascii="Times New Roman" w:eastAsia="Times New Roman" w:hAnsi="Times New Roman" w:cs="Times New Roman"/>
          <w:b/>
          <w:sz w:val="23"/>
          <w:szCs w:val="23"/>
        </w:rPr>
        <w:t>Sutarties įvykdymo užtikrinimas</w:t>
      </w:r>
    </w:p>
    <w:p w14:paraId="1383D697" w14:textId="77777777" w:rsidR="00D46AF9" w:rsidRPr="00F5020A" w:rsidRDefault="00D46AF9" w:rsidP="00D46AF9">
      <w:pPr>
        <w:pStyle w:val="Sraopastraipa"/>
        <w:spacing w:after="0" w:line="240" w:lineRule="auto"/>
        <w:ind w:left="3883"/>
        <w:rPr>
          <w:rFonts w:ascii="Times New Roman" w:eastAsia="Times New Roman" w:hAnsi="Times New Roman" w:cs="Times New Roman"/>
          <w:sz w:val="23"/>
          <w:szCs w:val="23"/>
        </w:rPr>
      </w:pPr>
    </w:p>
    <w:p w14:paraId="43CC08D1" w14:textId="00B995BD" w:rsidR="005D566F" w:rsidRPr="00F5020A" w:rsidRDefault="005D566F" w:rsidP="005D566F">
      <w:pPr>
        <w:spacing w:after="0" w:line="240" w:lineRule="auto"/>
        <w:ind w:left="567" w:hanging="567"/>
        <w:jc w:val="both"/>
        <w:rPr>
          <w:rFonts w:ascii="Times New Roman" w:eastAsia="Times New Roman" w:hAnsi="Times New Roman" w:cs="Times New Roman"/>
          <w:sz w:val="23"/>
          <w:szCs w:val="23"/>
        </w:rPr>
      </w:pPr>
      <w:r w:rsidRPr="00F5020A">
        <w:rPr>
          <w:rFonts w:ascii="Times New Roman" w:eastAsia="Times New Roman" w:hAnsi="Times New Roman" w:cs="Times New Roman"/>
          <w:sz w:val="23"/>
          <w:szCs w:val="23"/>
        </w:rPr>
        <w:t>7.1.</w:t>
      </w:r>
      <w:r w:rsidRPr="00F5020A">
        <w:rPr>
          <w:rFonts w:ascii="Times New Roman" w:eastAsia="Times New Roman" w:hAnsi="Times New Roman" w:cs="Times New Roman"/>
          <w:sz w:val="23"/>
          <w:szCs w:val="23"/>
        </w:rPr>
        <w:tab/>
        <w:t>Pardavėjas,</w:t>
      </w:r>
      <w:r w:rsidRPr="00F5020A">
        <w:rPr>
          <w:rFonts w:ascii="Times New Roman" w:eastAsia="Times New Roman" w:hAnsi="Times New Roman" w:cs="Times New Roman"/>
          <w:i/>
          <w:sz w:val="23"/>
          <w:szCs w:val="23"/>
        </w:rPr>
        <w:t xml:space="preserve"> </w:t>
      </w:r>
      <w:r w:rsidRPr="00F5020A">
        <w:rPr>
          <w:rFonts w:ascii="Times New Roman" w:eastAsia="Times New Roman" w:hAnsi="Times New Roman" w:cs="Times New Roman"/>
          <w:sz w:val="23"/>
          <w:szCs w:val="23"/>
        </w:rPr>
        <w:t xml:space="preserve">ne vėliau kaip per 5 </w:t>
      </w:r>
      <w:r w:rsidR="00914EC9" w:rsidRPr="00F5020A">
        <w:rPr>
          <w:rFonts w:ascii="Times New Roman" w:eastAsia="Times New Roman" w:hAnsi="Times New Roman" w:cs="Times New Roman"/>
          <w:sz w:val="23"/>
          <w:szCs w:val="23"/>
        </w:rPr>
        <w:t xml:space="preserve">(penkias) </w:t>
      </w:r>
      <w:r w:rsidRPr="00F5020A">
        <w:rPr>
          <w:rFonts w:ascii="Times New Roman" w:eastAsia="Times New Roman" w:hAnsi="Times New Roman" w:cs="Times New Roman"/>
          <w:sz w:val="23"/>
          <w:szCs w:val="23"/>
        </w:rPr>
        <w:t xml:space="preserve">darbo dienas nuo Sutarties pasirašymo dienos, pateikia </w:t>
      </w:r>
      <w:r w:rsidR="009A1E62" w:rsidRPr="00F5020A">
        <w:rPr>
          <w:rFonts w:ascii="Times New Roman" w:eastAsia="Times New Roman" w:hAnsi="Times New Roman" w:cs="Times New Roman"/>
          <w:sz w:val="23"/>
          <w:szCs w:val="23"/>
        </w:rPr>
        <w:t>S</w:t>
      </w:r>
      <w:r w:rsidRPr="00F5020A">
        <w:rPr>
          <w:rFonts w:ascii="Times New Roman" w:eastAsia="Times New Roman" w:hAnsi="Times New Roman" w:cs="Times New Roman"/>
          <w:sz w:val="23"/>
          <w:szCs w:val="23"/>
        </w:rPr>
        <w:t>utarties įvykdymo užtikrinimą – Lietuvos Respublikos ar užsienyje registruoto banko garantiją ar draudimo bendrovės sutarties įvykdymo laidavimą, (</w:t>
      </w:r>
      <w:r w:rsidR="00D46AF9" w:rsidRPr="00F5020A">
        <w:rPr>
          <w:rFonts w:ascii="Times New Roman" w:eastAsia="Times New Roman" w:hAnsi="Times New Roman" w:cs="Times New Roman"/>
          <w:sz w:val="23"/>
          <w:szCs w:val="23"/>
        </w:rPr>
        <w:t>Pirkėjui priimtinu formatu</w:t>
      </w:r>
      <w:r w:rsidRPr="00F5020A">
        <w:rPr>
          <w:rFonts w:ascii="Times New Roman" w:eastAsia="Times New Roman" w:hAnsi="Times New Roman" w:cs="Times New Roman"/>
          <w:sz w:val="23"/>
          <w:szCs w:val="23"/>
        </w:rPr>
        <w:t>) tokiomis sąlygomis:</w:t>
      </w:r>
    </w:p>
    <w:p w14:paraId="057B08FB" w14:textId="77777777" w:rsidR="005D566F" w:rsidRPr="00F5020A" w:rsidRDefault="005D566F" w:rsidP="005D566F">
      <w:pPr>
        <w:spacing w:after="0" w:line="240" w:lineRule="auto"/>
        <w:ind w:left="567" w:hanging="567"/>
        <w:jc w:val="both"/>
        <w:rPr>
          <w:rFonts w:ascii="Times New Roman" w:eastAsia="Times New Roman" w:hAnsi="Times New Roman" w:cs="Times New Roman"/>
          <w:sz w:val="23"/>
          <w:szCs w:val="23"/>
        </w:rPr>
      </w:pPr>
      <w:r w:rsidRPr="00F5020A">
        <w:rPr>
          <w:rFonts w:ascii="Times New Roman" w:eastAsia="Times New Roman" w:hAnsi="Times New Roman" w:cs="Times New Roman"/>
          <w:sz w:val="23"/>
          <w:szCs w:val="23"/>
        </w:rPr>
        <w:t>7.1.1. garantas: bankas</w:t>
      </w:r>
      <w:r w:rsidR="00224E85" w:rsidRPr="00F5020A">
        <w:rPr>
          <w:rFonts w:ascii="Times New Roman" w:eastAsia="Times New Roman" w:hAnsi="Times New Roman" w:cs="Times New Roman"/>
          <w:sz w:val="23"/>
          <w:szCs w:val="23"/>
        </w:rPr>
        <w:t xml:space="preserve"> </w:t>
      </w:r>
      <w:r w:rsidRPr="00F5020A">
        <w:rPr>
          <w:rFonts w:ascii="Times New Roman" w:eastAsia="Times New Roman" w:hAnsi="Times New Roman" w:cs="Times New Roman"/>
          <w:sz w:val="23"/>
          <w:szCs w:val="23"/>
        </w:rPr>
        <w:t>arba draudimo bendrovė;</w:t>
      </w:r>
    </w:p>
    <w:p w14:paraId="06AF439F" w14:textId="27585945" w:rsidR="008B0E4C" w:rsidRPr="00F5020A" w:rsidRDefault="005D566F" w:rsidP="005D566F">
      <w:pPr>
        <w:spacing w:after="0" w:line="240" w:lineRule="auto"/>
        <w:ind w:left="567" w:hanging="567"/>
        <w:jc w:val="both"/>
        <w:rPr>
          <w:rFonts w:ascii="Times New Roman" w:eastAsia="Times New Roman" w:hAnsi="Times New Roman" w:cs="Times New Roman"/>
          <w:sz w:val="23"/>
          <w:szCs w:val="23"/>
        </w:rPr>
      </w:pPr>
      <w:r w:rsidRPr="00F5020A">
        <w:rPr>
          <w:rFonts w:ascii="Times New Roman" w:eastAsia="Times New Roman" w:hAnsi="Times New Roman" w:cs="Times New Roman"/>
          <w:sz w:val="23"/>
          <w:szCs w:val="23"/>
        </w:rPr>
        <w:t>7.1.2</w:t>
      </w:r>
      <w:r w:rsidR="00224E85" w:rsidRPr="00F5020A">
        <w:rPr>
          <w:rFonts w:ascii="Times New Roman" w:eastAsia="Times New Roman" w:hAnsi="Times New Roman" w:cs="Times New Roman"/>
          <w:sz w:val="23"/>
          <w:szCs w:val="23"/>
        </w:rPr>
        <w:t xml:space="preserve">. garantijos (laidavimo) suma: </w:t>
      </w:r>
      <w:r w:rsidR="00540E3D" w:rsidRPr="00F5020A">
        <w:rPr>
          <w:rFonts w:ascii="Times New Roman" w:eastAsia="Times New Roman" w:hAnsi="Times New Roman" w:cs="Times New Roman"/>
          <w:sz w:val="23"/>
          <w:szCs w:val="23"/>
        </w:rPr>
        <w:t>2</w:t>
      </w:r>
      <w:r w:rsidRPr="00F5020A">
        <w:rPr>
          <w:rFonts w:ascii="Times New Roman" w:eastAsia="Times New Roman" w:hAnsi="Times New Roman" w:cs="Times New Roman"/>
          <w:sz w:val="23"/>
          <w:szCs w:val="23"/>
        </w:rPr>
        <w:t xml:space="preserve"> </w:t>
      </w:r>
      <w:r w:rsidR="008B0E4C" w:rsidRPr="00F5020A">
        <w:rPr>
          <w:rFonts w:ascii="Times New Roman" w:eastAsia="Times New Roman" w:hAnsi="Times New Roman" w:cs="Times New Roman"/>
          <w:sz w:val="23"/>
          <w:szCs w:val="23"/>
        </w:rPr>
        <w:t xml:space="preserve">% </w:t>
      </w:r>
      <w:r w:rsidR="003B5869">
        <w:rPr>
          <w:rFonts w:ascii="Times New Roman" w:eastAsia="Times New Roman" w:hAnsi="Times New Roman" w:cs="Times New Roman"/>
          <w:sz w:val="23"/>
          <w:szCs w:val="23"/>
        </w:rPr>
        <w:t>S</w:t>
      </w:r>
      <w:r w:rsidRPr="00F5020A">
        <w:rPr>
          <w:rFonts w:ascii="Times New Roman" w:eastAsia="Times New Roman" w:hAnsi="Times New Roman" w:cs="Times New Roman"/>
          <w:sz w:val="23"/>
          <w:szCs w:val="23"/>
        </w:rPr>
        <w:t xml:space="preserve">utarties </w:t>
      </w:r>
      <w:r w:rsidR="008B0E4C" w:rsidRPr="00F5020A">
        <w:rPr>
          <w:rFonts w:ascii="Times New Roman" w:eastAsia="Times New Roman" w:hAnsi="Times New Roman" w:cs="Times New Roman"/>
          <w:sz w:val="23"/>
          <w:szCs w:val="23"/>
        </w:rPr>
        <w:t xml:space="preserve">vertės </w:t>
      </w:r>
      <w:r w:rsidRPr="00F5020A">
        <w:rPr>
          <w:rFonts w:ascii="Times New Roman" w:eastAsia="Times New Roman" w:hAnsi="Times New Roman" w:cs="Times New Roman"/>
          <w:sz w:val="23"/>
          <w:szCs w:val="23"/>
        </w:rPr>
        <w:t>be PVM</w:t>
      </w:r>
      <w:r w:rsidR="008B0E4C" w:rsidRPr="00F5020A">
        <w:rPr>
          <w:rFonts w:ascii="Times New Roman" w:eastAsia="Times New Roman" w:hAnsi="Times New Roman" w:cs="Times New Roman"/>
          <w:sz w:val="23"/>
          <w:szCs w:val="23"/>
        </w:rPr>
        <w:t xml:space="preserve">, numatytos Sutarties </w:t>
      </w:r>
      <w:r w:rsidR="00593847">
        <w:rPr>
          <w:rFonts w:ascii="Times New Roman" w:eastAsia="Times New Roman" w:hAnsi="Times New Roman" w:cs="Times New Roman"/>
          <w:sz w:val="23"/>
          <w:szCs w:val="23"/>
        </w:rPr>
        <w:t>1.2 punkte;</w:t>
      </w:r>
    </w:p>
    <w:p w14:paraId="0CAF3583" w14:textId="0365658A" w:rsidR="005D566F" w:rsidRPr="00F5020A" w:rsidRDefault="005D566F" w:rsidP="005D566F">
      <w:pPr>
        <w:spacing w:after="0" w:line="240" w:lineRule="auto"/>
        <w:ind w:left="567" w:hanging="567"/>
        <w:jc w:val="both"/>
        <w:rPr>
          <w:rFonts w:ascii="Times New Roman" w:eastAsia="Times New Roman" w:hAnsi="Times New Roman" w:cs="Times New Roman"/>
          <w:sz w:val="23"/>
          <w:szCs w:val="23"/>
        </w:rPr>
      </w:pPr>
      <w:r w:rsidRPr="00F5020A">
        <w:rPr>
          <w:rFonts w:ascii="Times New Roman" w:eastAsia="Times New Roman" w:hAnsi="Times New Roman" w:cs="Times New Roman"/>
          <w:sz w:val="23"/>
          <w:szCs w:val="23"/>
        </w:rPr>
        <w:t xml:space="preserve">7.1.3. garantijos (laidavimo) galiojimo terminas: ne trumpiau, kaip iki </w:t>
      </w:r>
      <w:r w:rsidR="00751533" w:rsidRPr="00F5020A">
        <w:rPr>
          <w:rFonts w:ascii="Times New Roman" w:eastAsia="Times New Roman" w:hAnsi="Times New Roman" w:cs="Times New Roman"/>
          <w:sz w:val="23"/>
          <w:szCs w:val="23"/>
        </w:rPr>
        <w:t>2</w:t>
      </w:r>
      <w:r w:rsidR="00840F04">
        <w:rPr>
          <w:rFonts w:ascii="Times New Roman" w:eastAsia="Times New Roman" w:hAnsi="Times New Roman" w:cs="Times New Roman"/>
          <w:sz w:val="23"/>
          <w:szCs w:val="23"/>
        </w:rPr>
        <w:t>4</w:t>
      </w:r>
      <w:r w:rsidR="00751533" w:rsidRPr="00F5020A">
        <w:rPr>
          <w:rFonts w:ascii="Times New Roman" w:eastAsia="Times New Roman" w:hAnsi="Times New Roman" w:cs="Times New Roman"/>
          <w:sz w:val="23"/>
          <w:szCs w:val="23"/>
        </w:rPr>
        <w:t xml:space="preserve"> (</w:t>
      </w:r>
      <w:r w:rsidR="00840F04">
        <w:rPr>
          <w:rFonts w:ascii="Times New Roman" w:eastAsia="Times New Roman" w:hAnsi="Times New Roman" w:cs="Times New Roman"/>
          <w:sz w:val="23"/>
          <w:szCs w:val="23"/>
        </w:rPr>
        <w:t>dvidešimt keturi</w:t>
      </w:r>
      <w:r w:rsidR="00751533" w:rsidRPr="00F5020A">
        <w:rPr>
          <w:rFonts w:ascii="Times New Roman" w:eastAsia="Times New Roman" w:hAnsi="Times New Roman" w:cs="Times New Roman"/>
          <w:sz w:val="23"/>
          <w:szCs w:val="23"/>
        </w:rPr>
        <w:t>)</w:t>
      </w:r>
      <w:r w:rsidRPr="00F5020A">
        <w:rPr>
          <w:rFonts w:ascii="Times New Roman" w:eastAsia="Times New Roman" w:hAnsi="Times New Roman" w:cs="Times New Roman"/>
          <w:sz w:val="23"/>
          <w:szCs w:val="23"/>
        </w:rPr>
        <w:t xml:space="preserve"> mėnesi</w:t>
      </w:r>
      <w:r w:rsidR="00593847">
        <w:rPr>
          <w:rFonts w:ascii="Times New Roman" w:eastAsia="Times New Roman" w:hAnsi="Times New Roman" w:cs="Times New Roman"/>
          <w:sz w:val="23"/>
          <w:szCs w:val="23"/>
        </w:rPr>
        <w:t>ų</w:t>
      </w:r>
      <w:r w:rsidRPr="00F5020A">
        <w:rPr>
          <w:rFonts w:ascii="Times New Roman" w:eastAsia="Times New Roman" w:hAnsi="Times New Roman" w:cs="Times New Roman"/>
          <w:sz w:val="23"/>
          <w:szCs w:val="23"/>
        </w:rPr>
        <w:t xml:space="preserve"> nuo garantijos (laidavimo) išdavimo. Tuo atveju, jei </w:t>
      </w:r>
      <w:r w:rsidR="003B5869">
        <w:rPr>
          <w:rFonts w:ascii="Times New Roman" w:eastAsia="Times New Roman" w:hAnsi="Times New Roman" w:cs="Times New Roman"/>
          <w:sz w:val="23"/>
          <w:szCs w:val="23"/>
        </w:rPr>
        <w:t>S</w:t>
      </w:r>
      <w:r w:rsidRPr="00F5020A">
        <w:rPr>
          <w:rFonts w:ascii="Times New Roman" w:eastAsia="Times New Roman" w:hAnsi="Times New Roman" w:cs="Times New Roman"/>
          <w:sz w:val="23"/>
          <w:szCs w:val="23"/>
        </w:rPr>
        <w:t>utartis yra pratęsiama, taip pat turi būti atitinkamai pratęstas ir banko garantijos (draudimo bendrovės laidavimo draudimo rašto) galiojimo terminas</w:t>
      </w:r>
      <w:r w:rsidR="00593847">
        <w:rPr>
          <w:rFonts w:ascii="Times New Roman" w:eastAsia="Times New Roman" w:hAnsi="Times New Roman" w:cs="Times New Roman"/>
          <w:sz w:val="23"/>
          <w:szCs w:val="23"/>
        </w:rPr>
        <w:t>;</w:t>
      </w:r>
    </w:p>
    <w:p w14:paraId="38A4A13B" w14:textId="4DAC4743" w:rsidR="005D566F" w:rsidRPr="00F5020A" w:rsidRDefault="005D566F" w:rsidP="005D566F">
      <w:pPr>
        <w:spacing w:after="0" w:line="240" w:lineRule="auto"/>
        <w:ind w:left="567" w:hanging="567"/>
        <w:jc w:val="both"/>
        <w:rPr>
          <w:rFonts w:ascii="Times New Roman" w:eastAsia="Times New Roman" w:hAnsi="Times New Roman" w:cs="Times New Roman"/>
          <w:sz w:val="23"/>
          <w:szCs w:val="23"/>
        </w:rPr>
      </w:pPr>
      <w:r w:rsidRPr="00F5020A">
        <w:rPr>
          <w:rFonts w:ascii="Times New Roman" w:eastAsia="Times New Roman" w:hAnsi="Times New Roman" w:cs="Times New Roman"/>
          <w:sz w:val="23"/>
          <w:szCs w:val="23"/>
        </w:rPr>
        <w:t xml:space="preserve">7.1.4. garantijos (laidavimo) dalykas: bet koks Pardavėjo prievolių pagal </w:t>
      </w:r>
      <w:r w:rsidR="003B5869">
        <w:rPr>
          <w:rFonts w:ascii="Times New Roman" w:eastAsia="Times New Roman" w:hAnsi="Times New Roman" w:cs="Times New Roman"/>
          <w:sz w:val="23"/>
          <w:szCs w:val="23"/>
        </w:rPr>
        <w:t>S</w:t>
      </w:r>
      <w:r w:rsidRPr="00F5020A">
        <w:rPr>
          <w:rFonts w:ascii="Times New Roman" w:eastAsia="Times New Roman" w:hAnsi="Times New Roman" w:cs="Times New Roman"/>
          <w:sz w:val="23"/>
          <w:szCs w:val="23"/>
        </w:rPr>
        <w:t>utartį ir jos priedus pažeidimas, dalinis ar visiškas jų nevykdymas ar netinkamas jų vykdymas;</w:t>
      </w:r>
    </w:p>
    <w:p w14:paraId="1ECA2895" w14:textId="6722FE1E" w:rsidR="005D566F" w:rsidRPr="00F5020A" w:rsidRDefault="005D566F" w:rsidP="005D566F">
      <w:pPr>
        <w:spacing w:after="0" w:line="240" w:lineRule="auto"/>
        <w:ind w:left="567" w:hanging="567"/>
        <w:jc w:val="both"/>
        <w:rPr>
          <w:rFonts w:ascii="Times New Roman" w:eastAsia="Times New Roman" w:hAnsi="Times New Roman" w:cs="Times New Roman"/>
          <w:sz w:val="23"/>
          <w:szCs w:val="23"/>
        </w:rPr>
      </w:pPr>
      <w:r w:rsidRPr="00F5020A">
        <w:rPr>
          <w:rFonts w:ascii="Times New Roman" w:eastAsia="Times New Roman" w:hAnsi="Times New Roman" w:cs="Times New Roman"/>
          <w:sz w:val="23"/>
          <w:szCs w:val="23"/>
        </w:rPr>
        <w:t xml:space="preserve">7.1.5. garantijos (laidavimo) sumos išmokėjimo sąlygos ir tvarka: per 10 (dešimt) darbo dienų nuo pirmo raštiško Pirkėjo pranešimo garantui apie Pardavėjo </w:t>
      </w:r>
      <w:r w:rsidR="003B5869">
        <w:rPr>
          <w:rFonts w:ascii="Times New Roman" w:eastAsia="Times New Roman" w:hAnsi="Times New Roman" w:cs="Times New Roman"/>
          <w:sz w:val="23"/>
          <w:szCs w:val="23"/>
        </w:rPr>
        <w:t>S</w:t>
      </w:r>
      <w:r w:rsidRPr="00F5020A">
        <w:rPr>
          <w:rFonts w:ascii="Times New Roman" w:eastAsia="Times New Roman" w:hAnsi="Times New Roman" w:cs="Times New Roman"/>
          <w:sz w:val="23"/>
          <w:szCs w:val="23"/>
        </w:rPr>
        <w:t xml:space="preserve">utartyje nustatytų prievolių pažeidimą, dalinį ar visišką jų nevykdymą arba netinkamą vykdymą. Garantas neturi teisės reikalauti, kad Pirkėjas pagrįstų savo reikalavimą. Pirkėjas pranešime garantui nurodys, kad garantijos (laidavimo) suma jai priklauso dėl to, kad Pardavėjas iš dalies ar visiškai neįvykdė </w:t>
      </w:r>
      <w:r w:rsidR="003B5869">
        <w:rPr>
          <w:rFonts w:ascii="Times New Roman" w:eastAsia="Times New Roman" w:hAnsi="Times New Roman" w:cs="Times New Roman"/>
          <w:sz w:val="23"/>
          <w:szCs w:val="23"/>
        </w:rPr>
        <w:t>S</w:t>
      </w:r>
      <w:r w:rsidRPr="00F5020A">
        <w:rPr>
          <w:rFonts w:ascii="Times New Roman" w:eastAsia="Times New Roman" w:hAnsi="Times New Roman" w:cs="Times New Roman"/>
          <w:sz w:val="23"/>
          <w:szCs w:val="23"/>
        </w:rPr>
        <w:t xml:space="preserve">utarties sąlygų ar kitaip pažeidė </w:t>
      </w:r>
      <w:r w:rsidR="003B5869">
        <w:rPr>
          <w:rFonts w:ascii="Times New Roman" w:eastAsia="Times New Roman" w:hAnsi="Times New Roman" w:cs="Times New Roman"/>
          <w:sz w:val="23"/>
          <w:szCs w:val="23"/>
        </w:rPr>
        <w:t>S</w:t>
      </w:r>
      <w:r w:rsidRPr="00F5020A">
        <w:rPr>
          <w:rFonts w:ascii="Times New Roman" w:eastAsia="Times New Roman" w:hAnsi="Times New Roman" w:cs="Times New Roman"/>
          <w:sz w:val="23"/>
          <w:szCs w:val="23"/>
        </w:rPr>
        <w:t>utartį</w:t>
      </w:r>
      <w:r w:rsidR="00593847">
        <w:rPr>
          <w:rFonts w:ascii="Times New Roman" w:eastAsia="Times New Roman" w:hAnsi="Times New Roman" w:cs="Times New Roman"/>
          <w:sz w:val="23"/>
          <w:szCs w:val="23"/>
        </w:rPr>
        <w:t>.</w:t>
      </w:r>
    </w:p>
    <w:p w14:paraId="4C838EEE" w14:textId="5A56B2DA" w:rsidR="005D566F" w:rsidRPr="00F5020A" w:rsidRDefault="005D566F" w:rsidP="005D566F">
      <w:pPr>
        <w:spacing w:after="0" w:line="240" w:lineRule="auto"/>
        <w:ind w:left="567" w:hanging="567"/>
        <w:jc w:val="both"/>
        <w:rPr>
          <w:rFonts w:ascii="Times New Roman" w:eastAsia="Times New Roman" w:hAnsi="Times New Roman" w:cs="Times New Roman"/>
          <w:sz w:val="23"/>
          <w:szCs w:val="23"/>
        </w:rPr>
      </w:pPr>
      <w:r w:rsidRPr="00F5020A">
        <w:rPr>
          <w:rFonts w:ascii="Times New Roman" w:eastAsia="Times New Roman" w:hAnsi="Times New Roman" w:cs="Times New Roman"/>
          <w:sz w:val="23"/>
          <w:szCs w:val="23"/>
        </w:rPr>
        <w:t>7.2.</w:t>
      </w:r>
      <w:r w:rsidR="00593847">
        <w:rPr>
          <w:rFonts w:ascii="Times New Roman" w:eastAsia="Times New Roman" w:hAnsi="Times New Roman" w:cs="Times New Roman"/>
          <w:sz w:val="23"/>
          <w:szCs w:val="23"/>
        </w:rPr>
        <w:tab/>
      </w:r>
      <w:r w:rsidRPr="00F5020A">
        <w:rPr>
          <w:rFonts w:ascii="Times New Roman" w:eastAsia="Times New Roman" w:hAnsi="Times New Roman" w:cs="Times New Roman"/>
          <w:sz w:val="23"/>
          <w:szCs w:val="23"/>
        </w:rPr>
        <w:t xml:space="preserve">Pirkėjui pasinaudojus </w:t>
      </w:r>
      <w:r w:rsidR="003B5869">
        <w:rPr>
          <w:rFonts w:ascii="Times New Roman" w:eastAsia="Times New Roman" w:hAnsi="Times New Roman" w:cs="Times New Roman"/>
          <w:sz w:val="23"/>
          <w:szCs w:val="23"/>
        </w:rPr>
        <w:t>S</w:t>
      </w:r>
      <w:r w:rsidRPr="00F5020A">
        <w:rPr>
          <w:rFonts w:ascii="Times New Roman" w:eastAsia="Times New Roman" w:hAnsi="Times New Roman" w:cs="Times New Roman"/>
          <w:sz w:val="23"/>
          <w:szCs w:val="23"/>
        </w:rPr>
        <w:t xml:space="preserve">utarties įvykdymo užtikrinimu, Pardavėjas, siekdamas toliau vykdyti </w:t>
      </w:r>
      <w:r w:rsidR="003B5869">
        <w:rPr>
          <w:rFonts w:ascii="Times New Roman" w:eastAsia="Times New Roman" w:hAnsi="Times New Roman" w:cs="Times New Roman"/>
          <w:sz w:val="23"/>
          <w:szCs w:val="23"/>
        </w:rPr>
        <w:t>S</w:t>
      </w:r>
      <w:r w:rsidRPr="00F5020A">
        <w:rPr>
          <w:rFonts w:ascii="Times New Roman" w:eastAsia="Times New Roman" w:hAnsi="Times New Roman" w:cs="Times New Roman"/>
          <w:sz w:val="23"/>
          <w:szCs w:val="23"/>
        </w:rPr>
        <w:t xml:space="preserve">utarties įsipareigojimus, privalo per 5 </w:t>
      </w:r>
      <w:r w:rsidR="00593847">
        <w:rPr>
          <w:rFonts w:ascii="Times New Roman" w:eastAsia="Times New Roman" w:hAnsi="Times New Roman" w:cs="Times New Roman"/>
          <w:sz w:val="23"/>
          <w:szCs w:val="23"/>
        </w:rPr>
        <w:t>(penkias)</w:t>
      </w:r>
      <w:r w:rsidRPr="00F5020A">
        <w:rPr>
          <w:rFonts w:ascii="Times New Roman" w:eastAsia="Times New Roman" w:hAnsi="Times New Roman" w:cs="Times New Roman"/>
          <w:sz w:val="23"/>
          <w:szCs w:val="23"/>
        </w:rPr>
        <w:t xml:space="preserve"> darbo dienas pateikti Pirkėjui naują </w:t>
      </w:r>
      <w:r w:rsidR="00593847">
        <w:rPr>
          <w:rFonts w:ascii="Times New Roman" w:eastAsia="Times New Roman" w:hAnsi="Times New Roman" w:cs="Times New Roman"/>
          <w:sz w:val="23"/>
          <w:szCs w:val="23"/>
        </w:rPr>
        <w:t>S</w:t>
      </w:r>
      <w:r w:rsidRPr="00F5020A">
        <w:rPr>
          <w:rFonts w:ascii="Times New Roman" w:eastAsia="Times New Roman" w:hAnsi="Times New Roman" w:cs="Times New Roman"/>
          <w:sz w:val="23"/>
          <w:szCs w:val="23"/>
        </w:rPr>
        <w:t>utarties sąlygų įvykdymo garantiją (laidavimą) kuri bendroje sumoje būtų ne mažesnė kaip 7.1.2 punkte nurodyta suma.</w:t>
      </w:r>
    </w:p>
    <w:p w14:paraId="6E0F2024" w14:textId="77777777" w:rsidR="005D566F" w:rsidRPr="00F5020A" w:rsidRDefault="005D566F" w:rsidP="005D566F">
      <w:pPr>
        <w:spacing w:after="0" w:line="240" w:lineRule="auto"/>
        <w:ind w:left="567" w:hanging="567"/>
        <w:jc w:val="both"/>
        <w:rPr>
          <w:rFonts w:ascii="Times New Roman" w:eastAsia="Times New Roman" w:hAnsi="Times New Roman" w:cs="Times New Roman"/>
          <w:sz w:val="23"/>
          <w:szCs w:val="23"/>
        </w:rPr>
      </w:pPr>
    </w:p>
    <w:p w14:paraId="5551038E" w14:textId="77777777" w:rsidR="005D566F" w:rsidRPr="00F5020A" w:rsidRDefault="005D566F" w:rsidP="00751533">
      <w:pPr>
        <w:pStyle w:val="Sraopastraipa"/>
        <w:keepNext/>
        <w:numPr>
          <w:ilvl w:val="0"/>
          <w:numId w:val="2"/>
        </w:numPr>
        <w:spacing w:after="0" w:line="240" w:lineRule="auto"/>
        <w:ind w:left="0" w:firstLine="0"/>
        <w:jc w:val="center"/>
        <w:outlineLvl w:val="1"/>
        <w:rPr>
          <w:rFonts w:ascii="Times New Roman" w:eastAsia="Times New Roman" w:hAnsi="Times New Roman" w:cs="Times New Roman"/>
          <w:b/>
          <w:sz w:val="23"/>
          <w:szCs w:val="23"/>
        </w:rPr>
      </w:pPr>
      <w:r w:rsidRPr="00F5020A">
        <w:rPr>
          <w:rFonts w:ascii="Times New Roman" w:eastAsia="Times New Roman" w:hAnsi="Times New Roman" w:cs="Times New Roman"/>
          <w:b/>
          <w:sz w:val="23"/>
          <w:szCs w:val="23"/>
        </w:rPr>
        <w:t>Sutarties galiojimas</w:t>
      </w:r>
      <w:r w:rsidR="00B7250C" w:rsidRPr="00F5020A">
        <w:rPr>
          <w:rFonts w:ascii="Times New Roman" w:eastAsia="Times New Roman" w:hAnsi="Times New Roman" w:cs="Times New Roman"/>
          <w:b/>
          <w:sz w:val="23"/>
          <w:szCs w:val="23"/>
        </w:rPr>
        <w:t>, pakeitimai ir nutraukimas</w:t>
      </w:r>
    </w:p>
    <w:p w14:paraId="20024FCE" w14:textId="77777777" w:rsidR="00D46AF9" w:rsidRPr="00F5020A" w:rsidRDefault="00D46AF9" w:rsidP="00D46AF9">
      <w:pPr>
        <w:pStyle w:val="Sraopastraipa"/>
        <w:keepNext/>
        <w:spacing w:after="0" w:line="240" w:lineRule="auto"/>
        <w:ind w:left="3883"/>
        <w:outlineLvl w:val="1"/>
        <w:rPr>
          <w:rFonts w:ascii="Times New Roman" w:eastAsia="Times New Roman" w:hAnsi="Times New Roman" w:cs="Times New Roman"/>
          <w:b/>
          <w:sz w:val="23"/>
          <w:szCs w:val="23"/>
        </w:rPr>
      </w:pPr>
    </w:p>
    <w:p w14:paraId="13BC56EC" w14:textId="249DED1C" w:rsidR="005D566F" w:rsidRPr="00F5020A" w:rsidRDefault="005D566F" w:rsidP="005D566F">
      <w:pPr>
        <w:spacing w:after="0" w:line="240" w:lineRule="auto"/>
        <w:ind w:left="567" w:hanging="567"/>
        <w:jc w:val="both"/>
        <w:rPr>
          <w:rFonts w:ascii="Times New Roman" w:eastAsia="Times New Roman" w:hAnsi="Times New Roman" w:cs="Times New Roman"/>
          <w:sz w:val="23"/>
          <w:szCs w:val="23"/>
        </w:rPr>
      </w:pPr>
      <w:r w:rsidRPr="00F5020A">
        <w:rPr>
          <w:rFonts w:ascii="Times New Roman" w:eastAsia="Times New Roman" w:hAnsi="Times New Roman" w:cs="Times New Roman"/>
          <w:sz w:val="23"/>
          <w:szCs w:val="23"/>
        </w:rPr>
        <w:t>8.1.</w:t>
      </w:r>
      <w:r w:rsidRPr="00F5020A">
        <w:rPr>
          <w:rFonts w:ascii="Times New Roman" w:eastAsia="Times New Roman" w:hAnsi="Times New Roman" w:cs="Times New Roman"/>
          <w:sz w:val="23"/>
          <w:szCs w:val="23"/>
        </w:rPr>
        <w:tab/>
        <w:t xml:space="preserve">Sutartis </w:t>
      </w:r>
      <w:r w:rsidR="00540E3D" w:rsidRPr="00F5020A">
        <w:rPr>
          <w:rFonts w:ascii="Times New Roman" w:eastAsia="Times New Roman" w:hAnsi="Times New Roman" w:cs="Times New Roman"/>
          <w:sz w:val="23"/>
          <w:szCs w:val="23"/>
        </w:rPr>
        <w:t xml:space="preserve">terminas yra </w:t>
      </w:r>
      <w:r w:rsidR="00840F04" w:rsidRPr="00840F04">
        <w:rPr>
          <w:rFonts w:ascii="Times New Roman" w:eastAsia="Times New Roman" w:hAnsi="Times New Roman" w:cs="Times New Roman"/>
          <w:sz w:val="23"/>
          <w:szCs w:val="23"/>
        </w:rPr>
        <w:t>24 (dvidešimt keturi) mėnesiai</w:t>
      </w:r>
      <w:r w:rsidR="00540E3D" w:rsidRPr="00F5020A">
        <w:rPr>
          <w:rFonts w:ascii="Times New Roman" w:eastAsia="Times New Roman" w:hAnsi="Times New Roman" w:cs="Times New Roman"/>
          <w:sz w:val="23"/>
          <w:szCs w:val="23"/>
        </w:rPr>
        <w:t xml:space="preserve"> nuo įsigaliojimo</w:t>
      </w:r>
      <w:r w:rsidRPr="00F5020A">
        <w:rPr>
          <w:rFonts w:ascii="Times New Roman" w:eastAsia="Times New Roman" w:hAnsi="Times New Roman" w:cs="Times New Roman"/>
          <w:sz w:val="23"/>
          <w:szCs w:val="23"/>
        </w:rPr>
        <w:t xml:space="preserve">. </w:t>
      </w:r>
      <w:r w:rsidR="00540E3D" w:rsidRPr="00F5020A">
        <w:rPr>
          <w:rFonts w:ascii="Times New Roman" w:eastAsia="Times New Roman" w:hAnsi="Times New Roman" w:cs="Times New Roman"/>
          <w:sz w:val="23"/>
          <w:szCs w:val="23"/>
        </w:rPr>
        <w:t>Sutartis į</w:t>
      </w:r>
      <w:r w:rsidRPr="00F5020A">
        <w:rPr>
          <w:rFonts w:ascii="Times New Roman" w:eastAsia="Times New Roman" w:hAnsi="Times New Roman" w:cs="Times New Roman"/>
          <w:sz w:val="23"/>
          <w:szCs w:val="23"/>
        </w:rPr>
        <w:t xml:space="preserve">sigalioja Šalims pasirašius ją ir Pardavėjui pateikus </w:t>
      </w:r>
      <w:r w:rsidR="00C5755B" w:rsidRPr="00F5020A">
        <w:rPr>
          <w:rFonts w:ascii="Times New Roman" w:eastAsia="Times New Roman" w:hAnsi="Times New Roman" w:cs="Times New Roman"/>
          <w:sz w:val="23"/>
          <w:szCs w:val="23"/>
        </w:rPr>
        <w:t xml:space="preserve">Sutarties </w:t>
      </w:r>
      <w:r w:rsidRPr="00F5020A">
        <w:rPr>
          <w:rFonts w:ascii="Times New Roman" w:eastAsia="Times New Roman" w:hAnsi="Times New Roman" w:cs="Times New Roman"/>
          <w:sz w:val="23"/>
          <w:szCs w:val="23"/>
        </w:rPr>
        <w:t>7.1 punkte nurodytą Sutarties įvykdymo užtikrinimą patvirtinantį dokumentą.</w:t>
      </w:r>
    </w:p>
    <w:p w14:paraId="3B5F6158" w14:textId="02E47C20" w:rsidR="005D566F" w:rsidRPr="00F5020A" w:rsidRDefault="005D566F" w:rsidP="005D566F">
      <w:pPr>
        <w:spacing w:after="0" w:line="240" w:lineRule="auto"/>
        <w:ind w:left="567" w:hanging="567"/>
        <w:jc w:val="both"/>
        <w:rPr>
          <w:rFonts w:ascii="Times New Roman" w:eastAsia="Times New Roman" w:hAnsi="Times New Roman" w:cs="Times New Roman"/>
          <w:sz w:val="23"/>
          <w:szCs w:val="23"/>
        </w:rPr>
      </w:pPr>
      <w:r w:rsidRPr="00F5020A">
        <w:rPr>
          <w:rFonts w:ascii="Times New Roman" w:eastAsia="Times New Roman" w:hAnsi="Times New Roman" w:cs="Times New Roman"/>
          <w:sz w:val="23"/>
          <w:szCs w:val="23"/>
        </w:rPr>
        <w:t>8.2.</w:t>
      </w:r>
      <w:r w:rsidR="00D46AF9" w:rsidRPr="00F5020A">
        <w:rPr>
          <w:rFonts w:ascii="Times New Roman" w:eastAsia="Times New Roman" w:hAnsi="Times New Roman" w:cs="Times New Roman"/>
          <w:sz w:val="23"/>
          <w:szCs w:val="23"/>
        </w:rPr>
        <w:tab/>
      </w:r>
      <w:r w:rsidRPr="00F5020A">
        <w:rPr>
          <w:rFonts w:ascii="Times New Roman" w:eastAsia="Times New Roman" w:hAnsi="Times New Roman" w:cs="Times New Roman"/>
          <w:sz w:val="23"/>
          <w:szCs w:val="23"/>
        </w:rPr>
        <w:t xml:space="preserve">Esant poreikiui ir </w:t>
      </w:r>
      <w:r w:rsidR="00642741" w:rsidRPr="00F5020A">
        <w:rPr>
          <w:rFonts w:ascii="Times New Roman" w:eastAsia="Times New Roman" w:hAnsi="Times New Roman" w:cs="Times New Roman"/>
          <w:sz w:val="23"/>
          <w:szCs w:val="23"/>
        </w:rPr>
        <w:t>Pirkėjo</w:t>
      </w:r>
      <w:r w:rsidRPr="00F5020A">
        <w:rPr>
          <w:rFonts w:ascii="Times New Roman" w:eastAsia="Times New Roman" w:hAnsi="Times New Roman" w:cs="Times New Roman"/>
          <w:sz w:val="23"/>
          <w:szCs w:val="23"/>
        </w:rPr>
        <w:t xml:space="preserve"> galimybėms, Sutartis gali būti pratęsiama Sutartyje nustatytomis sąlygomis iki </w:t>
      </w:r>
      <w:r w:rsidR="003D1EF9" w:rsidRPr="00F5020A">
        <w:rPr>
          <w:rFonts w:ascii="Times New Roman" w:eastAsia="Times New Roman" w:hAnsi="Times New Roman" w:cs="Times New Roman"/>
          <w:sz w:val="23"/>
          <w:szCs w:val="23"/>
        </w:rPr>
        <w:t>12</w:t>
      </w:r>
      <w:r w:rsidR="00C5755B" w:rsidRPr="00F5020A">
        <w:rPr>
          <w:rFonts w:ascii="Times New Roman" w:eastAsia="Times New Roman" w:hAnsi="Times New Roman" w:cs="Times New Roman"/>
          <w:sz w:val="23"/>
          <w:szCs w:val="23"/>
        </w:rPr>
        <w:t xml:space="preserve"> (dvylikos)</w:t>
      </w:r>
      <w:r w:rsidRPr="00F5020A">
        <w:rPr>
          <w:rFonts w:ascii="Times New Roman" w:eastAsia="Times New Roman" w:hAnsi="Times New Roman" w:cs="Times New Roman"/>
          <w:sz w:val="23"/>
          <w:szCs w:val="23"/>
        </w:rPr>
        <w:t xml:space="preserve"> mėnesių laikotarpio, perkant ne daugiau 50 </w:t>
      </w:r>
      <w:r w:rsidR="00C5755B" w:rsidRPr="00F5020A">
        <w:rPr>
          <w:rFonts w:ascii="Times New Roman" w:eastAsia="Times New Roman" w:hAnsi="Times New Roman" w:cs="Times New Roman"/>
          <w:sz w:val="23"/>
          <w:szCs w:val="23"/>
        </w:rPr>
        <w:t>%</w:t>
      </w:r>
      <w:r w:rsidRPr="00F5020A">
        <w:rPr>
          <w:rFonts w:ascii="Times New Roman" w:eastAsia="Times New Roman" w:hAnsi="Times New Roman" w:cs="Times New Roman"/>
          <w:sz w:val="23"/>
          <w:szCs w:val="23"/>
        </w:rPr>
        <w:t xml:space="preserve"> Sutartyje nurodyto prekių kiekio (bendra Sutarties trukmė su galimais pratęsimais </w:t>
      </w:r>
      <w:r w:rsidR="00C5755B" w:rsidRPr="00F5020A">
        <w:rPr>
          <w:rFonts w:ascii="Times New Roman" w:eastAsia="Times New Roman" w:hAnsi="Times New Roman" w:cs="Times New Roman"/>
          <w:sz w:val="23"/>
          <w:szCs w:val="23"/>
        </w:rPr>
        <w:t xml:space="preserve">negali viršyti </w:t>
      </w:r>
      <w:r w:rsidR="00840F04">
        <w:rPr>
          <w:rFonts w:ascii="Times New Roman" w:eastAsia="Times New Roman" w:hAnsi="Times New Roman" w:cs="Times New Roman"/>
          <w:sz w:val="23"/>
          <w:szCs w:val="23"/>
        </w:rPr>
        <w:t>36</w:t>
      </w:r>
      <w:r w:rsidR="00B62092" w:rsidRPr="00F5020A">
        <w:rPr>
          <w:rFonts w:ascii="Times New Roman" w:eastAsia="Times New Roman" w:hAnsi="Times New Roman" w:cs="Times New Roman"/>
          <w:sz w:val="23"/>
          <w:szCs w:val="23"/>
        </w:rPr>
        <w:t xml:space="preserve"> </w:t>
      </w:r>
      <w:r w:rsidR="00C5755B" w:rsidRPr="00F5020A">
        <w:rPr>
          <w:rFonts w:ascii="Times New Roman" w:eastAsia="Times New Roman" w:hAnsi="Times New Roman" w:cs="Times New Roman"/>
          <w:sz w:val="23"/>
          <w:szCs w:val="23"/>
        </w:rPr>
        <w:t>(</w:t>
      </w:r>
      <w:r w:rsidR="00840F04">
        <w:rPr>
          <w:rFonts w:ascii="Times New Roman" w:eastAsia="Times New Roman" w:hAnsi="Times New Roman" w:cs="Times New Roman"/>
          <w:sz w:val="23"/>
          <w:szCs w:val="23"/>
        </w:rPr>
        <w:t>tris</w:t>
      </w:r>
      <w:r w:rsidR="00C5755B" w:rsidRPr="00F5020A">
        <w:rPr>
          <w:rFonts w:ascii="Times New Roman" w:eastAsia="Times New Roman" w:hAnsi="Times New Roman" w:cs="Times New Roman"/>
          <w:sz w:val="23"/>
          <w:szCs w:val="23"/>
        </w:rPr>
        <w:t xml:space="preserve">dešimt </w:t>
      </w:r>
      <w:r w:rsidR="00840F04">
        <w:rPr>
          <w:rFonts w:ascii="Times New Roman" w:eastAsia="Times New Roman" w:hAnsi="Times New Roman" w:cs="Times New Roman"/>
          <w:sz w:val="23"/>
          <w:szCs w:val="23"/>
        </w:rPr>
        <w:t>šeš</w:t>
      </w:r>
      <w:r w:rsidR="00C5755B" w:rsidRPr="00F5020A">
        <w:rPr>
          <w:rFonts w:ascii="Times New Roman" w:eastAsia="Times New Roman" w:hAnsi="Times New Roman" w:cs="Times New Roman"/>
          <w:sz w:val="23"/>
          <w:szCs w:val="23"/>
        </w:rPr>
        <w:t xml:space="preserve">ių) </w:t>
      </w:r>
      <w:r w:rsidRPr="00F5020A">
        <w:rPr>
          <w:rFonts w:ascii="Times New Roman" w:eastAsia="Times New Roman" w:hAnsi="Times New Roman" w:cs="Times New Roman"/>
          <w:sz w:val="23"/>
          <w:szCs w:val="23"/>
        </w:rPr>
        <w:t xml:space="preserve">mėnesių), </w:t>
      </w:r>
      <w:r w:rsidR="00C5755B" w:rsidRPr="00F5020A">
        <w:rPr>
          <w:rFonts w:ascii="Times New Roman" w:eastAsia="Times New Roman" w:hAnsi="Times New Roman" w:cs="Times New Roman"/>
          <w:sz w:val="23"/>
          <w:szCs w:val="23"/>
        </w:rPr>
        <w:t>š</w:t>
      </w:r>
      <w:r w:rsidRPr="00F5020A">
        <w:rPr>
          <w:rFonts w:ascii="Times New Roman" w:eastAsia="Times New Roman" w:hAnsi="Times New Roman" w:cs="Times New Roman"/>
          <w:sz w:val="23"/>
          <w:szCs w:val="23"/>
        </w:rPr>
        <w:t>alims pasirašius papildomus susitarimus, kurie tampa Sutarties sudėtine neatskiriama dalimi.</w:t>
      </w:r>
    </w:p>
    <w:p w14:paraId="55263CFE" w14:textId="77777777" w:rsidR="005D566F" w:rsidRPr="00F5020A" w:rsidRDefault="005D566F" w:rsidP="005D566F">
      <w:pPr>
        <w:spacing w:after="0" w:line="240" w:lineRule="auto"/>
        <w:ind w:left="567" w:hanging="567"/>
        <w:jc w:val="both"/>
        <w:rPr>
          <w:rFonts w:ascii="Times New Roman" w:eastAsia="Times New Roman" w:hAnsi="Times New Roman" w:cs="Times New Roman"/>
          <w:sz w:val="23"/>
          <w:szCs w:val="23"/>
        </w:rPr>
      </w:pPr>
      <w:r w:rsidRPr="00F5020A">
        <w:rPr>
          <w:rFonts w:ascii="Times New Roman" w:eastAsia="Times New Roman" w:hAnsi="Times New Roman" w:cs="Times New Roman"/>
          <w:sz w:val="23"/>
          <w:szCs w:val="23"/>
        </w:rPr>
        <w:t>8.3.</w:t>
      </w:r>
      <w:r w:rsidRPr="00F5020A">
        <w:rPr>
          <w:rFonts w:ascii="Times New Roman" w:eastAsia="Times New Roman" w:hAnsi="Times New Roman" w:cs="Times New Roman"/>
          <w:sz w:val="23"/>
          <w:szCs w:val="23"/>
        </w:rPr>
        <w:tab/>
        <w:t>Sutartis laikoma įvykdyta Pardavėjui patiekus visas pagal Sutartį prekes, Pirkėjui – pilnai atsiskaičius.</w:t>
      </w:r>
    </w:p>
    <w:p w14:paraId="36FEB5D0" w14:textId="77777777" w:rsidR="00D46AF9" w:rsidRPr="00F5020A" w:rsidRDefault="005D566F" w:rsidP="00D46AF9">
      <w:pPr>
        <w:spacing w:after="0" w:line="240" w:lineRule="auto"/>
        <w:ind w:left="567" w:hanging="567"/>
        <w:jc w:val="both"/>
        <w:rPr>
          <w:rFonts w:ascii="Times New Roman" w:eastAsia="Times New Roman" w:hAnsi="Times New Roman" w:cs="Times New Roman"/>
          <w:color w:val="000000"/>
          <w:sz w:val="23"/>
          <w:szCs w:val="23"/>
          <w:lang w:eastAsia="lt-LT"/>
        </w:rPr>
      </w:pPr>
      <w:r w:rsidRPr="00F5020A">
        <w:rPr>
          <w:rFonts w:ascii="Times New Roman" w:eastAsia="Times New Roman" w:hAnsi="Times New Roman" w:cs="Times New Roman"/>
          <w:sz w:val="23"/>
          <w:szCs w:val="23"/>
        </w:rPr>
        <w:t>8.4.</w:t>
      </w:r>
      <w:r w:rsidRPr="00F5020A">
        <w:rPr>
          <w:rFonts w:ascii="Times New Roman" w:eastAsia="Times New Roman" w:hAnsi="Times New Roman" w:cs="Times New Roman"/>
          <w:sz w:val="23"/>
          <w:szCs w:val="23"/>
        </w:rPr>
        <w:tab/>
      </w:r>
      <w:r w:rsidR="00D46AF9" w:rsidRPr="00F5020A">
        <w:rPr>
          <w:rFonts w:ascii="Times New Roman" w:eastAsia="Times New Roman" w:hAnsi="Times New Roman" w:cs="Times New Roman"/>
          <w:color w:val="000000"/>
          <w:sz w:val="23"/>
          <w:szCs w:val="23"/>
          <w:lang w:eastAsia="lt-LT"/>
        </w:rPr>
        <w:t>Sutarties sąlygos jos galiojimo laikotarpiu negali būti keičiamos, išskyrus tokias Sutarties sąlygas, kurias pakeitus nebūtų pažeisti Viešųjų pirkimų įstatymo 17 straipsnyje nustatyti principai ir tikslai, bei esant Viešųjų pirkimų įstatymo 89 straipsnyje nustatytoms sąlygoms.</w:t>
      </w:r>
    </w:p>
    <w:p w14:paraId="6491C8B9" w14:textId="55DF4B1F" w:rsidR="00D46AF9" w:rsidRPr="00F5020A" w:rsidRDefault="009A1E62" w:rsidP="00D46AF9">
      <w:pPr>
        <w:spacing w:after="0" w:line="240" w:lineRule="auto"/>
        <w:ind w:left="567" w:hanging="567"/>
        <w:jc w:val="both"/>
        <w:rPr>
          <w:rFonts w:ascii="Times New Roman" w:eastAsia="Times New Roman" w:hAnsi="Times New Roman" w:cs="Times New Roman"/>
          <w:color w:val="000000"/>
          <w:sz w:val="23"/>
          <w:szCs w:val="23"/>
          <w:lang w:eastAsia="lt-LT"/>
        </w:rPr>
      </w:pPr>
      <w:r w:rsidRPr="00F5020A">
        <w:rPr>
          <w:rFonts w:ascii="Times New Roman" w:eastAsia="Times New Roman" w:hAnsi="Times New Roman" w:cs="Times New Roman"/>
          <w:sz w:val="23"/>
          <w:szCs w:val="23"/>
        </w:rPr>
        <w:t>8.5.</w:t>
      </w:r>
      <w:r w:rsidR="00D46AF9" w:rsidRPr="00F5020A">
        <w:rPr>
          <w:rFonts w:ascii="Times New Roman" w:eastAsia="Times New Roman" w:hAnsi="Times New Roman" w:cs="Times New Roman"/>
          <w:sz w:val="23"/>
          <w:szCs w:val="23"/>
        </w:rPr>
        <w:tab/>
      </w:r>
      <w:r w:rsidR="00D46AF9" w:rsidRPr="00F5020A">
        <w:rPr>
          <w:rFonts w:ascii="Times New Roman" w:eastAsia="Times New Roman" w:hAnsi="Times New Roman" w:cs="Times New Roman"/>
          <w:color w:val="000000"/>
          <w:sz w:val="23"/>
          <w:szCs w:val="23"/>
          <w:lang w:eastAsia="lt-LT"/>
        </w:rPr>
        <w:t>Jei viena Sutarties šalis padaro esminį Sutarties pažeidimą, kita šalis gali pateikti rašytinį įspėjimą dėl Sutarties nutraukimo. Tokiame įspėjime turi būti nurodytas esminis pažeidimas, priežastys dėl kurių pažeidimas laikytinas esminiu ir protingas, ne trumpesnis nei 14 (keturiolikos) dienų terminas, esminiam pažeidimui pašalinti, taip pat informuojama apie ketinimą nutraukti Sutartį, jeigu esminis pažeidimas nebus pašalintas. Jei šalis nepašalina esminio Sutarties pažeidimo per nurodytą terminą, kita šalis turi teisę nutraukti Sutartį, apie tai pranešdama raštu. Sutarties nutraukimo diena yra pranešimo apie Sutarties nutraukimą gavimo data.</w:t>
      </w:r>
    </w:p>
    <w:p w14:paraId="47CE4B15" w14:textId="77777777" w:rsidR="00D46AF9" w:rsidRPr="00F5020A" w:rsidRDefault="00D46AF9" w:rsidP="00D46AF9">
      <w:pPr>
        <w:spacing w:after="0" w:line="240" w:lineRule="auto"/>
        <w:ind w:left="567" w:hanging="567"/>
        <w:jc w:val="both"/>
        <w:rPr>
          <w:rFonts w:ascii="Times New Roman" w:eastAsia="Times New Roman" w:hAnsi="Times New Roman" w:cs="Times New Roman"/>
          <w:color w:val="000000"/>
          <w:sz w:val="23"/>
          <w:szCs w:val="23"/>
          <w:lang w:eastAsia="lt-LT"/>
        </w:rPr>
      </w:pPr>
      <w:r w:rsidRPr="00F5020A">
        <w:rPr>
          <w:rFonts w:ascii="Times New Roman" w:eastAsia="Times New Roman" w:hAnsi="Times New Roman" w:cs="Times New Roman"/>
          <w:color w:val="000000"/>
          <w:sz w:val="23"/>
          <w:szCs w:val="23"/>
          <w:lang w:eastAsia="lt-LT"/>
        </w:rPr>
        <w:t>8.6.</w:t>
      </w:r>
      <w:r w:rsidRPr="00F5020A">
        <w:rPr>
          <w:rFonts w:ascii="Times New Roman" w:eastAsia="Times New Roman" w:hAnsi="Times New Roman" w:cs="Times New Roman"/>
          <w:color w:val="000000"/>
          <w:sz w:val="23"/>
          <w:szCs w:val="23"/>
          <w:lang w:eastAsia="lt-LT"/>
        </w:rPr>
        <w:tab/>
        <w:t>Sutartis gali būti nutraukiama:</w:t>
      </w:r>
    </w:p>
    <w:p w14:paraId="5023315B" w14:textId="77777777" w:rsidR="00D46AF9" w:rsidRPr="00F5020A" w:rsidRDefault="00D46AF9" w:rsidP="00D46AF9">
      <w:pPr>
        <w:spacing w:after="0" w:line="240" w:lineRule="auto"/>
        <w:ind w:left="567" w:hanging="567"/>
        <w:jc w:val="both"/>
        <w:rPr>
          <w:rFonts w:ascii="Times New Roman" w:eastAsia="Times New Roman" w:hAnsi="Times New Roman" w:cs="Times New Roman"/>
          <w:color w:val="000000"/>
          <w:sz w:val="23"/>
          <w:szCs w:val="23"/>
          <w:lang w:eastAsia="lt-LT"/>
        </w:rPr>
      </w:pPr>
      <w:r w:rsidRPr="00F5020A">
        <w:rPr>
          <w:rFonts w:ascii="Times New Roman" w:eastAsia="Times New Roman" w:hAnsi="Times New Roman" w:cs="Times New Roman"/>
          <w:color w:val="000000"/>
          <w:sz w:val="23"/>
          <w:szCs w:val="23"/>
          <w:lang w:eastAsia="lt-LT"/>
        </w:rPr>
        <w:t>8.6.1.</w:t>
      </w:r>
      <w:r w:rsidRPr="00F5020A">
        <w:rPr>
          <w:rFonts w:ascii="Times New Roman" w:eastAsia="Times New Roman" w:hAnsi="Times New Roman" w:cs="Times New Roman"/>
          <w:color w:val="000000"/>
          <w:sz w:val="23"/>
          <w:szCs w:val="23"/>
          <w:lang w:eastAsia="lt-LT"/>
        </w:rPr>
        <w:tab/>
        <w:t>raštišku abiejų šalių susitarimu;</w:t>
      </w:r>
    </w:p>
    <w:p w14:paraId="712949E5" w14:textId="77777777" w:rsidR="00D46AF9" w:rsidRPr="00F5020A" w:rsidRDefault="00D46AF9" w:rsidP="00D46AF9">
      <w:pPr>
        <w:spacing w:after="0" w:line="240" w:lineRule="auto"/>
        <w:ind w:left="567" w:hanging="567"/>
        <w:jc w:val="both"/>
        <w:rPr>
          <w:rFonts w:ascii="Times New Roman" w:eastAsia="Times New Roman" w:hAnsi="Times New Roman" w:cs="Times New Roman"/>
          <w:color w:val="000000"/>
          <w:sz w:val="23"/>
          <w:szCs w:val="23"/>
          <w:lang w:eastAsia="lt-LT"/>
        </w:rPr>
      </w:pPr>
      <w:bookmarkStart w:id="6" w:name="_Hlk32493550"/>
      <w:r w:rsidRPr="00F5020A">
        <w:rPr>
          <w:rFonts w:ascii="Times New Roman" w:eastAsia="Times New Roman" w:hAnsi="Times New Roman" w:cs="Times New Roman"/>
          <w:color w:val="000000"/>
          <w:sz w:val="23"/>
          <w:szCs w:val="23"/>
          <w:lang w:eastAsia="lt-LT"/>
        </w:rPr>
        <w:t>8.6.2</w:t>
      </w:r>
      <w:bookmarkEnd w:id="6"/>
      <w:r w:rsidRPr="00F5020A">
        <w:rPr>
          <w:rFonts w:ascii="Times New Roman" w:eastAsia="Times New Roman" w:hAnsi="Times New Roman" w:cs="Times New Roman"/>
          <w:color w:val="000000"/>
          <w:sz w:val="23"/>
          <w:szCs w:val="23"/>
          <w:lang w:eastAsia="lt-LT"/>
        </w:rPr>
        <w:t>. vienos iš šalių iniciatyva, apie tai raštu informavus kitą šalį ne vėliau kaip prieš 20 (dvidešimt) kalendorinių dienų, kai kita Sutarties šalis nevykdo savo įsipareigojimų arba vykdo juos kitomis sąlygomis nei numato Sutartis;</w:t>
      </w:r>
    </w:p>
    <w:p w14:paraId="5804CE3A" w14:textId="77777777" w:rsidR="00D46AF9" w:rsidRPr="00F5020A" w:rsidRDefault="00D46AF9" w:rsidP="00D46AF9">
      <w:pPr>
        <w:spacing w:after="0" w:line="240" w:lineRule="auto"/>
        <w:ind w:left="567" w:hanging="567"/>
        <w:jc w:val="both"/>
        <w:rPr>
          <w:rFonts w:ascii="Times New Roman" w:eastAsia="Times New Roman" w:hAnsi="Times New Roman" w:cs="Times New Roman"/>
          <w:color w:val="000000"/>
          <w:sz w:val="23"/>
          <w:szCs w:val="23"/>
          <w:lang w:eastAsia="lt-LT"/>
        </w:rPr>
      </w:pPr>
      <w:r w:rsidRPr="00F5020A">
        <w:rPr>
          <w:rFonts w:ascii="Times New Roman" w:eastAsia="Times New Roman" w:hAnsi="Times New Roman" w:cs="Times New Roman"/>
          <w:color w:val="000000"/>
          <w:sz w:val="23"/>
          <w:szCs w:val="23"/>
          <w:lang w:eastAsia="lt-LT"/>
        </w:rPr>
        <w:t>8.6.3.</w:t>
      </w:r>
      <w:r w:rsidRPr="00F5020A">
        <w:rPr>
          <w:rFonts w:ascii="Times New Roman" w:eastAsia="Times New Roman" w:hAnsi="Times New Roman" w:cs="Times New Roman"/>
          <w:color w:val="000000"/>
          <w:sz w:val="23"/>
          <w:szCs w:val="23"/>
          <w:lang w:eastAsia="lt-LT"/>
        </w:rPr>
        <w:tab/>
        <w:t>vienos iš šalių iniciatyva, apie tai raštu informavus kitą šalį, kai nenugalimos jėgos aplinkybės užsitęsia ilgiau kaip 2 (du) mėnesius;</w:t>
      </w:r>
    </w:p>
    <w:p w14:paraId="4B68609C" w14:textId="48B375F4" w:rsidR="00D46AF9" w:rsidRPr="00F5020A" w:rsidRDefault="00D46AF9" w:rsidP="00D46AF9">
      <w:pPr>
        <w:spacing w:after="0" w:line="240" w:lineRule="auto"/>
        <w:ind w:left="567" w:hanging="567"/>
        <w:jc w:val="both"/>
        <w:rPr>
          <w:rFonts w:ascii="Times New Roman" w:eastAsia="Times New Roman" w:hAnsi="Times New Roman" w:cs="Times New Roman"/>
          <w:sz w:val="23"/>
          <w:szCs w:val="23"/>
        </w:rPr>
      </w:pPr>
      <w:r w:rsidRPr="00F5020A">
        <w:rPr>
          <w:rFonts w:ascii="Times New Roman" w:eastAsia="Times New Roman" w:hAnsi="Times New Roman" w:cs="Times New Roman"/>
          <w:color w:val="000000"/>
          <w:sz w:val="23"/>
          <w:szCs w:val="23"/>
          <w:lang w:eastAsia="lt-LT"/>
        </w:rPr>
        <w:t>8.7.</w:t>
      </w:r>
      <w:r w:rsidRPr="00F5020A">
        <w:rPr>
          <w:rFonts w:ascii="Times New Roman" w:eastAsia="Times New Roman" w:hAnsi="Times New Roman" w:cs="Times New Roman"/>
          <w:color w:val="000000"/>
          <w:sz w:val="23"/>
          <w:szCs w:val="23"/>
          <w:lang w:eastAsia="lt-LT"/>
        </w:rPr>
        <w:tab/>
      </w:r>
      <w:r w:rsidRPr="00F5020A">
        <w:rPr>
          <w:rFonts w:ascii="Times New Roman" w:eastAsia="Times New Roman" w:hAnsi="Times New Roman" w:cs="Times New Roman"/>
          <w:sz w:val="23"/>
          <w:szCs w:val="23"/>
        </w:rPr>
        <w:t xml:space="preserve">Pirkėjas turi teisę vienašališkai nutraukti Sutartį, apie tai pranešdamas Pardavėjui prieš </w:t>
      </w:r>
      <w:r w:rsidR="002E3608" w:rsidRPr="00F5020A">
        <w:rPr>
          <w:rFonts w:ascii="Times New Roman" w:eastAsia="Times New Roman" w:hAnsi="Times New Roman" w:cs="Times New Roman"/>
          <w:sz w:val="23"/>
          <w:szCs w:val="23"/>
        </w:rPr>
        <w:br/>
      </w:r>
      <w:r w:rsidRPr="00F5020A">
        <w:rPr>
          <w:rFonts w:ascii="Times New Roman" w:eastAsia="Times New Roman" w:hAnsi="Times New Roman" w:cs="Times New Roman"/>
          <w:sz w:val="23"/>
          <w:szCs w:val="23"/>
        </w:rPr>
        <w:t>20 (dvidešimt) dienų, jeigu:</w:t>
      </w:r>
    </w:p>
    <w:p w14:paraId="7E4F1CD5" w14:textId="77777777" w:rsidR="00D46AF9" w:rsidRPr="00F5020A" w:rsidRDefault="00D46AF9" w:rsidP="00D46AF9">
      <w:pPr>
        <w:spacing w:after="0" w:line="240" w:lineRule="auto"/>
        <w:ind w:left="567" w:hanging="567"/>
        <w:jc w:val="both"/>
        <w:rPr>
          <w:rFonts w:ascii="Times New Roman" w:eastAsia="Times New Roman" w:hAnsi="Times New Roman" w:cs="Times New Roman"/>
          <w:sz w:val="23"/>
          <w:szCs w:val="23"/>
        </w:rPr>
      </w:pPr>
      <w:bookmarkStart w:id="7" w:name="_Hlk32493597"/>
      <w:r w:rsidRPr="00F5020A">
        <w:rPr>
          <w:rFonts w:ascii="Times New Roman" w:eastAsia="Times New Roman" w:hAnsi="Times New Roman" w:cs="Times New Roman"/>
          <w:color w:val="000000"/>
          <w:sz w:val="23"/>
          <w:szCs w:val="23"/>
          <w:lang w:eastAsia="lt-LT"/>
        </w:rPr>
        <w:t>8.</w:t>
      </w:r>
      <w:r w:rsidRPr="00F5020A">
        <w:rPr>
          <w:rFonts w:ascii="Times New Roman" w:eastAsia="Times New Roman" w:hAnsi="Times New Roman" w:cs="Times New Roman"/>
          <w:sz w:val="23"/>
          <w:szCs w:val="23"/>
        </w:rPr>
        <w:t>7.1</w:t>
      </w:r>
      <w:bookmarkEnd w:id="7"/>
      <w:r w:rsidRPr="00F5020A">
        <w:rPr>
          <w:rFonts w:ascii="Times New Roman" w:eastAsia="Times New Roman" w:hAnsi="Times New Roman" w:cs="Times New Roman"/>
          <w:sz w:val="23"/>
          <w:szCs w:val="23"/>
        </w:rPr>
        <w:t>.</w:t>
      </w:r>
      <w:r w:rsidRPr="00F5020A">
        <w:rPr>
          <w:rFonts w:ascii="Times New Roman" w:eastAsia="Times New Roman" w:hAnsi="Times New Roman" w:cs="Times New Roman"/>
          <w:sz w:val="23"/>
          <w:szCs w:val="23"/>
        </w:rPr>
        <w:tab/>
        <w:t>Pardavėjas per pagrįstai nustatytą laikotarpį neįvykdo Pirkėjo nurodymo ištaisyti netinkamai vykdomus sutartinius įsipareigojimus;</w:t>
      </w:r>
    </w:p>
    <w:p w14:paraId="3C120141" w14:textId="77777777" w:rsidR="00D46AF9" w:rsidRPr="00F5020A" w:rsidRDefault="00D46AF9" w:rsidP="00D46AF9">
      <w:pPr>
        <w:spacing w:after="0" w:line="240" w:lineRule="auto"/>
        <w:ind w:left="567" w:hanging="567"/>
        <w:jc w:val="both"/>
        <w:rPr>
          <w:rFonts w:ascii="Times New Roman" w:eastAsia="Times New Roman" w:hAnsi="Times New Roman" w:cs="Times New Roman"/>
          <w:sz w:val="23"/>
          <w:szCs w:val="23"/>
        </w:rPr>
      </w:pPr>
      <w:r w:rsidRPr="00F5020A">
        <w:rPr>
          <w:rFonts w:ascii="Times New Roman" w:eastAsia="Times New Roman" w:hAnsi="Times New Roman" w:cs="Times New Roman"/>
          <w:color w:val="000000"/>
          <w:sz w:val="23"/>
          <w:szCs w:val="23"/>
          <w:lang w:eastAsia="lt-LT"/>
        </w:rPr>
        <w:t>8.</w:t>
      </w:r>
      <w:r w:rsidRPr="00F5020A">
        <w:rPr>
          <w:rFonts w:ascii="Times New Roman" w:eastAsia="Times New Roman" w:hAnsi="Times New Roman" w:cs="Times New Roman"/>
          <w:sz w:val="23"/>
          <w:szCs w:val="23"/>
        </w:rPr>
        <w:t>7.2.</w:t>
      </w:r>
      <w:r w:rsidRPr="00F5020A">
        <w:rPr>
          <w:rFonts w:ascii="Times New Roman" w:eastAsia="Times New Roman" w:hAnsi="Times New Roman" w:cs="Times New Roman"/>
          <w:sz w:val="23"/>
          <w:szCs w:val="23"/>
        </w:rPr>
        <w:tab/>
        <w:t>Pardavėjas pažeidžia sutartinių įsipareigojimų vykdymą be Pirkėjo leidimo;</w:t>
      </w:r>
    </w:p>
    <w:p w14:paraId="19C6E76B" w14:textId="77777777" w:rsidR="00D46AF9" w:rsidRPr="00F5020A" w:rsidRDefault="00D46AF9" w:rsidP="00D46AF9">
      <w:pPr>
        <w:spacing w:after="0" w:line="240" w:lineRule="auto"/>
        <w:ind w:left="567" w:hanging="567"/>
        <w:jc w:val="both"/>
        <w:rPr>
          <w:rFonts w:ascii="Times New Roman" w:eastAsia="Times New Roman" w:hAnsi="Times New Roman" w:cs="Times New Roman"/>
          <w:sz w:val="23"/>
          <w:szCs w:val="23"/>
        </w:rPr>
      </w:pPr>
      <w:r w:rsidRPr="00F5020A">
        <w:rPr>
          <w:rFonts w:ascii="Times New Roman" w:eastAsia="Times New Roman" w:hAnsi="Times New Roman" w:cs="Times New Roman"/>
          <w:color w:val="000000"/>
          <w:sz w:val="23"/>
          <w:szCs w:val="23"/>
          <w:lang w:eastAsia="lt-LT"/>
        </w:rPr>
        <w:t>8.</w:t>
      </w:r>
      <w:r w:rsidRPr="00F5020A">
        <w:rPr>
          <w:rFonts w:ascii="Times New Roman" w:eastAsia="Times New Roman" w:hAnsi="Times New Roman" w:cs="Times New Roman"/>
          <w:sz w:val="23"/>
          <w:szCs w:val="23"/>
        </w:rPr>
        <w:t>7.3.</w:t>
      </w:r>
      <w:r w:rsidRPr="00F5020A">
        <w:rPr>
          <w:rFonts w:ascii="Times New Roman" w:eastAsia="Times New Roman" w:hAnsi="Times New Roman" w:cs="Times New Roman"/>
          <w:sz w:val="23"/>
          <w:szCs w:val="23"/>
        </w:rPr>
        <w:tab/>
        <w:t>kai Pardavėjas bankrutuoja arba yra likviduojamas, kai sustabdo ar apriboja ūkinę veiklą arba kai susidaro įstatymuose ir kituose teisės aktuose numatyta tvarka susidaro analogiška situacija;</w:t>
      </w:r>
    </w:p>
    <w:p w14:paraId="7EA8AE50" w14:textId="77777777" w:rsidR="00D46AF9" w:rsidRPr="00F5020A" w:rsidRDefault="00D46AF9" w:rsidP="00D46AF9">
      <w:pPr>
        <w:spacing w:after="0" w:line="240" w:lineRule="auto"/>
        <w:ind w:left="567" w:hanging="567"/>
        <w:jc w:val="both"/>
        <w:rPr>
          <w:rFonts w:ascii="Times New Roman" w:eastAsia="Times New Roman" w:hAnsi="Times New Roman" w:cs="Times New Roman"/>
          <w:sz w:val="23"/>
          <w:szCs w:val="23"/>
        </w:rPr>
      </w:pPr>
      <w:r w:rsidRPr="00F5020A">
        <w:rPr>
          <w:rFonts w:ascii="Times New Roman" w:eastAsia="Times New Roman" w:hAnsi="Times New Roman" w:cs="Times New Roman"/>
          <w:sz w:val="23"/>
          <w:szCs w:val="23"/>
        </w:rPr>
        <w:t>8.7.4.</w:t>
      </w:r>
      <w:r w:rsidRPr="00F5020A">
        <w:rPr>
          <w:rFonts w:ascii="Times New Roman" w:eastAsia="Times New Roman" w:hAnsi="Times New Roman" w:cs="Times New Roman"/>
          <w:sz w:val="23"/>
          <w:szCs w:val="23"/>
        </w:rPr>
        <w:tab/>
        <w:t>kai keičiasi Pardavėjo organizacinė struktūra – juridinis statusas, pobūdis ar valdymo struktūra ir tai gali turėti įtakos tinkamam Sutarties vykdymui;</w:t>
      </w:r>
    </w:p>
    <w:p w14:paraId="283426FA" w14:textId="77777777" w:rsidR="00D46AF9" w:rsidRPr="00F5020A" w:rsidRDefault="00D46AF9" w:rsidP="00D46AF9">
      <w:pPr>
        <w:spacing w:after="0" w:line="240" w:lineRule="auto"/>
        <w:ind w:left="567" w:hanging="567"/>
        <w:jc w:val="both"/>
        <w:rPr>
          <w:rFonts w:ascii="Times New Roman" w:eastAsia="Times New Roman" w:hAnsi="Times New Roman" w:cs="Times New Roman"/>
          <w:sz w:val="23"/>
          <w:szCs w:val="23"/>
        </w:rPr>
      </w:pPr>
      <w:r w:rsidRPr="00F5020A">
        <w:rPr>
          <w:rFonts w:ascii="Times New Roman" w:eastAsia="Times New Roman" w:hAnsi="Times New Roman" w:cs="Times New Roman"/>
          <w:sz w:val="23"/>
          <w:szCs w:val="23"/>
        </w:rPr>
        <w:t>8.7.5.</w:t>
      </w:r>
      <w:r w:rsidRPr="00F5020A">
        <w:rPr>
          <w:rFonts w:ascii="Times New Roman" w:eastAsia="Times New Roman" w:hAnsi="Times New Roman" w:cs="Times New Roman"/>
          <w:sz w:val="23"/>
          <w:szCs w:val="23"/>
        </w:rPr>
        <w:tab/>
        <w:t>paaiškėjo, kad su Pardavėju neturėjo būti sudaryta Sutartis dėl to, kad Europos Sąjungos Teisingumo Teismas procese pagal sutarties dėl Europos Sąjungos veikimo 258 straipsnį pripažino, kad nebuvo įvykdyti įsipareigojimai pagal Europos Sąjungos steigiamąsias sutartis ir Direktyvą 2014/24/ES.</w:t>
      </w:r>
    </w:p>
    <w:p w14:paraId="73C81EA8" w14:textId="77777777" w:rsidR="00D46AF9" w:rsidRPr="00F5020A" w:rsidRDefault="00D46AF9" w:rsidP="00D46AF9">
      <w:pPr>
        <w:spacing w:after="0" w:line="240" w:lineRule="auto"/>
        <w:ind w:left="567" w:hanging="567"/>
        <w:jc w:val="both"/>
        <w:rPr>
          <w:rFonts w:ascii="Times New Roman" w:eastAsia="Times New Roman" w:hAnsi="Times New Roman" w:cs="Times New Roman"/>
          <w:sz w:val="23"/>
          <w:szCs w:val="23"/>
        </w:rPr>
      </w:pPr>
      <w:r w:rsidRPr="00F5020A">
        <w:rPr>
          <w:rFonts w:ascii="Times New Roman" w:eastAsia="Times New Roman" w:hAnsi="Times New Roman" w:cs="Times New Roman"/>
          <w:sz w:val="23"/>
          <w:szCs w:val="23"/>
        </w:rPr>
        <w:t>8.7.6.</w:t>
      </w:r>
      <w:r w:rsidRPr="00F5020A">
        <w:rPr>
          <w:rFonts w:ascii="Times New Roman" w:eastAsia="Times New Roman" w:hAnsi="Times New Roman" w:cs="Times New Roman"/>
          <w:sz w:val="23"/>
          <w:szCs w:val="23"/>
        </w:rPr>
        <w:tab/>
        <w:t>Paaiškėja kitos aplinkybės, dėl kurių Pardavėjas negalės tinkamai vykdyti Sutarties.</w:t>
      </w:r>
    </w:p>
    <w:p w14:paraId="5F4D0B11" w14:textId="7251C85D" w:rsidR="00D46AF9" w:rsidRPr="00F5020A" w:rsidRDefault="00D46AF9" w:rsidP="00D46AF9">
      <w:pPr>
        <w:spacing w:after="0" w:line="240" w:lineRule="auto"/>
        <w:ind w:left="567" w:hanging="567"/>
        <w:jc w:val="both"/>
        <w:rPr>
          <w:rFonts w:ascii="Times New Roman" w:eastAsia="Times New Roman" w:hAnsi="Times New Roman" w:cs="Times New Roman"/>
          <w:sz w:val="23"/>
          <w:szCs w:val="23"/>
        </w:rPr>
      </w:pPr>
      <w:r w:rsidRPr="00F5020A">
        <w:rPr>
          <w:rFonts w:ascii="Times New Roman" w:eastAsia="Times New Roman" w:hAnsi="Times New Roman" w:cs="Times New Roman"/>
          <w:sz w:val="23"/>
          <w:szCs w:val="23"/>
        </w:rPr>
        <w:t>8.8.</w:t>
      </w:r>
      <w:r w:rsidRPr="00F5020A">
        <w:rPr>
          <w:rFonts w:ascii="Times New Roman" w:eastAsia="Times New Roman" w:hAnsi="Times New Roman" w:cs="Times New Roman"/>
          <w:sz w:val="23"/>
          <w:szCs w:val="23"/>
        </w:rPr>
        <w:tab/>
        <w:t>Pardavėjas turi teisę vienašališkai nutraukti Sutartį, apie tai pranešdamas Pirkėjui prieš 20 (dvidešimt) dienų, jeigu Pirkėjas ne dėl Pardavėjo kaltės vėluoja atlikti mokėjimą daugiau kaip 30 (trisdešimt) dienų, nepaisydamas Pardavėjo raštu pateikto įspėjimo.</w:t>
      </w:r>
    </w:p>
    <w:p w14:paraId="29AE64B7" w14:textId="77777777" w:rsidR="00D46AF9" w:rsidRPr="00F5020A" w:rsidRDefault="00D46AF9" w:rsidP="00D46AF9">
      <w:pPr>
        <w:spacing w:after="0" w:line="240" w:lineRule="auto"/>
        <w:ind w:left="567" w:hanging="567"/>
        <w:jc w:val="both"/>
        <w:rPr>
          <w:rFonts w:ascii="Times New Roman" w:eastAsia="Times New Roman" w:hAnsi="Times New Roman" w:cs="Times New Roman"/>
          <w:sz w:val="23"/>
          <w:szCs w:val="23"/>
        </w:rPr>
      </w:pPr>
      <w:r w:rsidRPr="00F5020A">
        <w:rPr>
          <w:rFonts w:ascii="Times New Roman" w:eastAsia="Times New Roman" w:hAnsi="Times New Roman" w:cs="Times New Roman"/>
          <w:sz w:val="23"/>
          <w:szCs w:val="23"/>
        </w:rPr>
        <w:t>8.9.</w:t>
      </w:r>
      <w:r w:rsidRPr="00F5020A">
        <w:rPr>
          <w:rFonts w:ascii="Times New Roman" w:eastAsia="Times New Roman" w:hAnsi="Times New Roman" w:cs="Times New Roman"/>
          <w:sz w:val="23"/>
          <w:szCs w:val="23"/>
        </w:rPr>
        <w:tab/>
        <w:t>Jei Sutartis nutraukiama Pirkėjo iniciatyva, dėl Pardavėjo kaltės, Pirkėjas turi teisę reikalauti atlyginti nuostolius ir/ar patirtas išlaidas.</w:t>
      </w:r>
    </w:p>
    <w:p w14:paraId="225A9CA5" w14:textId="77777777" w:rsidR="00D46AF9" w:rsidRPr="00F5020A" w:rsidRDefault="00D46AF9" w:rsidP="00D46AF9">
      <w:pPr>
        <w:spacing w:after="0" w:line="240" w:lineRule="auto"/>
        <w:ind w:left="567" w:hanging="567"/>
        <w:jc w:val="both"/>
        <w:rPr>
          <w:rFonts w:ascii="Times New Roman" w:eastAsia="Times New Roman" w:hAnsi="Times New Roman" w:cs="Times New Roman"/>
          <w:sz w:val="23"/>
          <w:szCs w:val="23"/>
        </w:rPr>
      </w:pPr>
      <w:r w:rsidRPr="00F5020A">
        <w:rPr>
          <w:rFonts w:ascii="Times New Roman" w:eastAsia="Times New Roman" w:hAnsi="Times New Roman" w:cs="Times New Roman"/>
          <w:sz w:val="23"/>
          <w:szCs w:val="23"/>
        </w:rPr>
        <w:t>8.10.</w:t>
      </w:r>
      <w:r w:rsidRPr="00F5020A">
        <w:rPr>
          <w:rFonts w:ascii="Times New Roman" w:eastAsia="Times New Roman" w:hAnsi="Times New Roman" w:cs="Times New Roman"/>
          <w:sz w:val="23"/>
          <w:szCs w:val="23"/>
        </w:rPr>
        <w:tab/>
        <w:t>Sutartį nutraukus dėl Pardavėjo kaltės, Pardavėjas neturi teisės į kokių nors patirtų nuostolių atlyginimą ar žalos kompensaciją.</w:t>
      </w:r>
    </w:p>
    <w:p w14:paraId="09382975" w14:textId="3A6A6B78" w:rsidR="00D46AF9" w:rsidRPr="00F5020A" w:rsidRDefault="00D46AF9" w:rsidP="00D46AF9">
      <w:pPr>
        <w:spacing w:after="0" w:line="240" w:lineRule="auto"/>
        <w:ind w:left="567" w:hanging="567"/>
        <w:jc w:val="both"/>
        <w:rPr>
          <w:rFonts w:ascii="Times New Roman" w:eastAsia="Times New Roman" w:hAnsi="Times New Roman" w:cs="Times New Roman"/>
          <w:sz w:val="23"/>
          <w:szCs w:val="23"/>
        </w:rPr>
      </w:pPr>
      <w:r w:rsidRPr="00F5020A">
        <w:rPr>
          <w:rFonts w:ascii="Times New Roman" w:eastAsia="Times New Roman" w:hAnsi="Times New Roman" w:cs="Times New Roman"/>
          <w:sz w:val="23"/>
          <w:szCs w:val="23"/>
        </w:rPr>
        <w:t>8.11.</w:t>
      </w:r>
      <w:r w:rsidRPr="00F5020A">
        <w:rPr>
          <w:rFonts w:ascii="Times New Roman" w:eastAsia="Times New Roman" w:hAnsi="Times New Roman" w:cs="Times New Roman"/>
          <w:sz w:val="23"/>
          <w:szCs w:val="23"/>
        </w:rPr>
        <w:tab/>
        <w:t xml:space="preserve">Jeigu Pirkėjas nutraukia Sutartį dėl priežasčių, nurodytų Sutarties 8.7.1 papunktyje, tuomet Pardavėjui sumokama už iki Sutarties nutraukimo tinkamai patiektas </w:t>
      </w:r>
      <w:r w:rsidR="00354DAE" w:rsidRPr="00F5020A">
        <w:rPr>
          <w:rFonts w:ascii="Times New Roman" w:eastAsia="Times New Roman" w:hAnsi="Times New Roman" w:cs="Times New Roman"/>
          <w:sz w:val="23"/>
          <w:szCs w:val="23"/>
        </w:rPr>
        <w:t>p</w:t>
      </w:r>
      <w:r w:rsidRPr="00F5020A">
        <w:rPr>
          <w:rFonts w:ascii="Times New Roman" w:eastAsia="Times New Roman" w:hAnsi="Times New Roman" w:cs="Times New Roman"/>
          <w:sz w:val="23"/>
          <w:szCs w:val="23"/>
        </w:rPr>
        <w:t xml:space="preserve">rekes pagal pateiktus ir šalių tarpusavyje suderintus atsiskaitymo dokumentus, o Pardavėjas privalo atlyginti Pirkėjui visas dėl šios Sutarties nutraukimo susidariusias išlaidas ir kompensuoti dėl tokio Sutarties nutraukimo patirtus nuostolius. </w:t>
      </w:r>
    </w:p>
    <w:p w14:paraId="4A9B13DE" w14:textId="77777777" w:rsidR="00D46AF9" w:rsidRPr="00F5020A" w:rsidRDefault="00D46AF9" w:rsidP="00D46AF9">
      <w:pPr>
        <w:spacing w:after="0" w:line="240" w:lineRule="auto"/>
        <w:ind w:left="567" w:hanging="567"/>
        <w:jc w:val="both"/>
        <w:rPr>
          <w:rFonts w:ascii="Times New Roman" w:eastAsia="Times New Roman" w:hAnsi="Times New Roman" w:cs="Times New Roman"/>
          <w:sz w:val="23"/>
          <w:szCs w:val="23"/>
        </w:rPr>
      </w:pPr>
      <w:r w:rsidRPr="00F5020A">
        <w:rPr>
          <w:rFonts w:ascii="Times New Roman" w:eastAsia="Times New Roman" w:hAnsi="Times New Roman" w:cs="Times New Roman"/>
          <w:sz w:val="23"/>
          <w:szCs w:val="23"/>
        </w:rPr>
        <w:t>8.12.</w:t>
      </w:r>
      <w:r w:rsidRPr="00F5020A">
        <w:rPr>
          <w:rFonts w:ascii="Times New Roman" w:eastAsia="Times New Roman" w:hAnsi="Times New Roman" w:cs="Times New Roman"/>
          <w:sz w:val="23"/>
          <w:szCs w:val="23"/>
        </w:rPr>
        <w:tab/>
        <w:t xml:space="preserve">Sutartį nutraukus dėl Pardavėjo kaltės arba Pardavėjui nutraukus Sutartį be pateisinamos priežasties, jis netenka Sutarties įvykdymo užtikrinime nurodytos sumos, ši suma laikoma Pirkėjo minimaliais nuostoliais ir neatleidžia Pardavėjo nuo pareigos atlyginti visus Pirkėjo nuostolius, viršijančius Sutarties įvykdymo dokumente nurodytą sumą. </w:t>
      </w:r>
    </w:p>
    <w:p w14:paraId="3A56057D" w14:textId="09ABEEA4" w:rsidR="00D46AF9" w:rsidRDefault="00D46AF9" w:rsidP="00D46AF9">
      <w:pPr>
        <w:spacing w:after="0" w:line="240" w:lineRule="auto"/>
        <w:ind w:left="567" w:hanging="567"/>
        <w:jc w:val="both"/>
        <w:rPr>
          <w:rFonts w:ascii="Times New Roman" w:eastAsia="Times New Roman" w:hAnsi="Times New Roman" w:cs="Times New Roman"/>
          <w:sz w:val="23"/>
          <w:szCs w:val="23"/>
        </w:rPr>
      </w:pPr>
      <w:r w:rsidRPr="00F5020A">
        <w:rPr>
          <w:rFonts w:ascii="Times New Roman" w:eastAsia="Times New Roman" w:hAnsi="Times New Roman" w:cs="Times New Roman"/>
          <w:sz w:val="23"/>
          <w:szCs w:val="23"/>
        </w:rPr>
        <w:t>8.13.</w:t>
      </w:r>
      <w:r w:rsidRPr="00F5020A">
        <w:rPr>
          <w:rFonts w:ascii="Times New Roman" w:eastAsia="Times New Roman" w:hAnsi="Times New Roman" w:cs="Times New Roman"/>
          <w:sz w:val="23"/>
          <w:szCs w:val="23"/>
        </w:rPr>
        <w:tab/>
        <w:t>Sutarties nutraukimas prieš laiką neatleidžia šalių nuo pareigos įvykdyti finansinius įsipareigojimus už laikotarpį iki šios Sutarties nutraukimo.</w:t>
      </w:r>
    </w:p>
    <w:p w14:paraId="23EEC752" w14:textId="77777777" w:rsidR="00F5020A" w:rsidRPr="00F5020A" w:rsidRDefault="00F5020A" w:rsidP="00D46AF9">
      <w:pPr>
        <w:spacing w:after="0" w:line="240" w:lineRule="auto"/>
        <w:ind w:left="567" w:hanging="567"/>
        <w:jc w:val="both"/>
        <w:rPr>
          <w:rFonts w:ascii="Times New Roman" w:eastAsia="Times New Roman" w:hAnsi="Times New Roman" w:cs="Times New Roman"/>
          <w:sz w:val="23"/>
          <w:szCs w:val="23"/>
        </w:rPr>
      </w:pPr>
    </w:p>
    <w:p w14:paraId="2EAF2505" w14:textId="77777777" w:rsidR="005D566F" w:rsidRPr="00F5020A" w:rsidRDefault="005D566F" w:rsidP="00751533">
      <w:pPr>
        <w:pStyle w:val="Sraopastraipa"/>
        <w:keepNext/>
        <w:numPr>
          <w:ilvl w:val="0"/>
          <w:numId w:val="2"/>
        </w:numPr>
        <w:tabs>
          <w:tab w:val="left" w:pos="567"/>
        </w:tabs>
        <w:spacing w:after="0" w:line="240" w:lineRule="auto"/>
        <w:ind w:left="0" w:firstLine="0"/>
        <w:jc w:val="center"/>
        <w:outlineLvl w:val="0"/>
        <w:rPr>
          <w:rFonts w:ascii="Times New Roman" w:eastAsia="Times New Roman" w:hAnsi="Times New Roman" w:cs="Times New Roman"/>
          <w:b/>
          <w:sz w:val="23"/>
          <w:szCs w:val="23"/>
        </w:rPr>
      </w:pPr>
      <w:r w:rsidRPr="00F5020A">
        <w:rPr>
          <w:rFonts w:ascii="Times New Roman" w:eastAsia="Times New Roman" w:hAnsi="Times New Roman" w:cs="Times New Roman"/>
          <w:b/>
          <w:sz w:val="23"/>
          <w:szCs w:val="23"/>
        </w:rPr>
        <w:t>Kitos sąlygos</w:t>
      </w:r>
    </w:p>
    <w:p w14:paraId="102BFF0B" w14:textId="77777777" w:rsidR="00D46AF9" w:rsidRPr="00F5020A" w:rsidRDefault="00D46AF9" w:rsidP="00D46AF9">
      <w:pPr>
        <w:pStyle w:val="Sraopastraipa"/>
        <w:keepNext/>
        <w:tabs>
          <w:tab w:val="left" w:pos="567"/>
        </w:tabs>
        <w:spacing w:after="0" w:line="240" w:lineRule="auto"/>
        <w:ind w:left="3883"/>
        <w:outlineLvl w:val="0"/>
        <w:rPr>
          <w:rFonts w:ascii="Times New Roman" w:eastAsia="Times New Roman" w:hAnsi="Times New Roman" w:cs="Times New Roman"/>
          <w:b/>
          <w:sz w:val="23"/>
          <w:szCs w:val="23"/>
        </w:rPr>
      </w:pPr>
    </w:p>
    <w:p w14:paraId="02E414C1" w14:textId="71DE03DF" w:rsidR="005D566F" w:rsidRPr="00F5020A" w:rsidRDefault="005D566F" w:rsidP="00D14FC4">
      <w:pPr>
        <w:pStyle w:val="Sraopastraipa"/>
        <w:numPr>
          <w:ilvl w:val="1"/>
          <w:numId w:val="3"/>
        </w:numPr>
        <w:spacing w:after="0" w:line="240" w:lineRule="auto"/>
        <w:ind w:left="567" w:hanging="567"/>
        <w:jc w:val="both"/>
        <w:rPr>
          <w:rFonts w:ascii="Times New Roman" w:eastAsia="Times New Roman" w:hAnsi="Times New Roman" w:cs="Times New Roman"/>
          <w:sz w:val="23"/>
          <w:szCs w:val="23"/>
        </w:rPr>
      </w:pPr>
      <w:r w:rsidRPr="00F5020A">
        <w:rPr>
          <w:rFonts w:ascii="Times New Roman" w:eastAsia="Times New Roman" w:hAnsi="Times New Roman" w:cs="Times New Roman"/>
          <w:sz w:val="23"/>
          <w:szCs w:val="23"/>
        </w:rPr>
        <w:t>Visi šios Sutarties papildymai ir priedai yra neatskiriamos Sutarties dalys ir galioja, jeigu jie pasirašyti Pirkėjo ir Pardavėjo.</w:t>
      </w:r>
    </w:p>
    <w:p w14:paraId="0495DA24" w14:textId="51114115" w:rsidR="0004697E" w:rsidRPr="00F5020A" w:rsidRDefault="0004697E" w:rsidP="00D14FC4">
      <w:pPr>
        <w:pStyle w:val="Sraopastraipa"/>
        <w:numPr>
          <w:ilvl w:val="1"/>
          <w:numId w:val="3"/>
        </w:numPr>
        <w:spacing w:after="0" w:line="240" w:lineRule="auto"/>
        <w:ind w:left="567" w:hanging="567"/>
        <w:jc w:val="both"/>
        <w:rPr>
          <w:rFonts w:ascii="Times New Roman" w:eastAsia="Times New Roman" w:hAnsi="Times New Roman" w:cs="Times New Roman"/>
          <w:sz w:val="23"/>
          <w:szCs w:val="23"/>
        </w:rPr>
      </w:pPr>
      <w:r w:rsidRPr="00F5020A">
        <w:rPr>
          <w:rFonts w:ascii="Times New Roman" w:eastAsia="Times New Roman" w:hAnsi="Times New Roman" w:cs="Times New Roman"/>
          <w:sz w:val="23"/>
          <w:szCs w:val="23"/>
        </w:rPr>
        <w:t>Pirkėjas, teisės aktų nustatyta tvarka, skiria atsakingą asmenį už Sutarties vykdymą – (</w:t>
      </w:r>
      <w:r w:rsidR="00D14FC4" w:rsidRPr="00F5020A">
        <w:rPr>
          <w:rFonts w:ascii="Times New Roman" w:eastAsia="Times New Roman" w:hAnsi="Times New Roman" w:cs="Times New Roman"/>
          <w:sz w:val="23"/>
          <w:szCs w:val="23"/>
        </w:rPr>
        <w:t xml:space="preserve">VLK </w:t>
      </w:r>
      <w:r w:rsidR="00840F04">
        <w:rPr>
          <w:rFonts w:ascii="Times New Roman" w:eastAsia="Times New Roman" w:hAnsi="Times New Roman" w:cs="Times New Roman"/>
          <w:sz w:val="23"/>
          <w:szCs w:val="23"/>
        </w:rPr>
        <w:t>Centralizuotai apmokamų vaistų</w:t>
      </w:r>
      <w:r w:rsidRPr="00F5020A">
        <w:rPr>
          <w:rFonts w:ascii="Times New Roman" w:eastAsia="Times New Roman" w:hAnsi="Times New Roman" w:cs="Times New Roman"/>
          <w:sz w:val="23"/>
          <w:szCs w:val="23"/>
        </w:rPr>
        <w:t xml:space="preserve"> skyriaus </w:t>
      </w:r>
      <w:r w:rsidR="005003B1">
        <w:rPr>
          <w:rFonts w:ascii="Times New Roman" w:eastAsia="Times New Roman" w:hAnsi="Times New Roman" w:cs="Times New Roman"/>
          <w:sz w:val="23"/>
          <w:szCs w:val="23"/>
        </w:rPr>
        <w:t xml:space="preserve"> patarėją Agnę </w:t>
      </w:r>
      <w:proofErr w:type="spellStart"/>
      <w:r w:rsidR="005003B1">
        <w:rPr>
          <w:rFonts w:ascii="Times New Roman" w:eastAsia="Times New Roman" w:hAnsi="Times New Roman" w:cs="Times New Roman"/>
          <w:sz w:val="23"/>
          <w:szCs w:val="23"/>
        </w:rPr>
        <w:t>Dmitrijevaitę</w:t>
      </w:r>
      <w:proofErr w:type="spellEnd"/>
      <w:r w:rsidR="00354DAE" w:rsidRPr="00F5020A">
        <w:rPr>
          <w:rFonts w:ascii="Times New Roman" w:eastAsia="Calibri" w:hAnsi="Times New Roman" w:cs="Times New Roman"/>
          <w:sz w:val="23"/>
          <w:szCs w:val="23"/>
        </w:rPr>
        <w:t xml:space="preserve">, tel.: (8 5) </w:t>
      </w:r>
      <w:r w:rsidR="005003B1">
        <w:rPr>
          <w:rFonts w:ascii="Times New Roman" w:eastAsia="Calibri" w:hAnsi="Times New Roman" w:cs="Times New Roman"/>
          <w:sz w:val="23"/>
          <w:szCs w:val="23"/>
        </w:rPr>
        <w:t>236 4159</w:t>
      </w:r>
      <w:r w:rsidR="00354DAE" w:rsidRPr="00F5020A">
        <w:rPr>
          <w:rFonts w:ascii="Times New Roman" w:eastAsia="Calibri" w:hAnsi="Times New Roman" w:cs="Times New Roman"/>
          <w:sz w:val="23"/>
          <w:szCs w:val="23"/>
        </w:rPr>
        <w:t xml:space="preserve">, el. p. </w:t>
      </w:r>
      <w:proofErr w:type="spellStart"/>
      <w:r w:rsidR="005003B1">
        <w:rPr>
          <w:rFonts w:ascii="Times New Roman" w:eastAsia="Calibri" w:hAnsi="Times New Roman" w:cs="Times New Roman"/>
          <w:sz w:val="23"/>
          <w:szCs w:val="23"/>
        </w:rPr>
        <w:t>agne.dmitrijevaite</w:t>
      </w:r>
      <w:hyperlink r:id="rId8" w:history="1">
        <w:r w:rsidR="00F05C5D" w:rsidRPr="005003B1">
          <w:rPr>
            <w:rStyle w:val="Hipersaitas"/>
            <w:rFonts w:ascii="Times New Roman" w:eastAsia="Calibri" w:hAnsi="Times New Roman" w:cs="Times New Roman"/>
            <w:color w:val="auto"/>
            <w:sz w:val="23"/>
            <w:szCs w:val="23"/>
          </w:rPr>
          <w:t>@vlk.lt</w:t>
        </w:r>
        <w:proofErr w:type="spellEnd"/>
      </w:hyperlink>
      <w:r w:rsidRPr="00F5020A">
        <w:rPr>
          <w:rFonts w:ascii="Times New Roman" w:eastAsia="Times New Roman" w:hAnsi="Times New Roman" w:cs="Times New Roman"/>
          <w:sz w:val="23"/>
          <w:szCs w:val="23"/>
        </w:rPr>
        <w:t>. Dėl objektyvių priežasčių Pirkėjas, gali keisti paskirtą minėtą atsakingą asmenį, apie tai iš anksto pranešęs Pardavėjui.</w:t>
      </w:r>
    </w:p>
    <w:p w14:paraId="0227E75E" w14:textId="314B1731" w:rsidR="00D14FC4" w:rsidRPr="00F5020A" w:rsidRDefault="00D14FC4" w:rsidP="009A6133">
      <w:pPr>
        <w:pStyle w:val="Sraopastraipa"/>
        <w:numPr>
          <w:ilvl w:val="1"/>
          <w:numId w:val="3"/>
        </w:numPr>
        <w:spacing w:line="240" w:lineRule="auto"/>
        <w:ind w:left="567" w:hanging="567"/>
        <w:jc w:val="both"/>
        <w:rPr>
          <w:rFonts w:ascii="Times New Roman" w:eastAsia="Times New Roman" w:hAnsi="Times New Roman" w:cs="Times New Roman"/>
          <w:sz w:val="23"/>
          <w:szCs w:val="23"/>
        </w:rPr>
      </w:pPr>
      <w:bookmarkStart w:id="8" w:name="_Hlk78973804"/>
      <w:r w:rsidRPr="00F5020A">
        <w:rPr>
          <w:rFonts w:ascii="Times New Roman" w:eastAsia="Times New Roman" w:hAnsi="Times New Roman" w:cs="Times New Roman"/>
          <w:sz w:val="23"/>
          <w:szCs w:val="23"/>
        </w:rPr>
        <w:t xml:space="preserve">Pardavėjas, teisės aktų nustatyta tvarka, skiria atsakingą asmenį už Sutarties vykdymą – </w:t>
      </w:r>
      <w:r w:rsidR="006F035D" w:rsidRPr="006F035D">
        <w:rPr>
          <w:rFonts w:ascii="Times New Roman" w:eastAsia="Times New Roman" w:hAnsi="Times New Roman" w:cs="Times New Roman"/>
          <w:sz w:val="23"/>
          <w:szCs w:val="23"/>
        </w:rPr>
        <w:t>Klientų aptarnavimo specialist</w:t>
      </w:r>
      <w:r w:rsidR="005003B1">
        <w:rPr>
          <w:rFonts w:ascii="Times New Roman" w:eastAsia="Times New Roman" w:hAnsi="Times New Roman" w:cs="Times New Roman"/>
          <w:sz w:val="23"/>
          <w:szCs w:val="23"/>
        </w:rPr>
        <w:t>ę</w:t>
      </w:r>
      <w:r w:rsidR="006F035D" w:rsidRPr="006F035D">
        <w:rPr>
          <w:rFonts w:ascii="Times New Roman" w:eastAsia="Times New Roman" w:hAnsi="Times New Roman" w:cs="Times New Roman"/>
          <w:sz w:val="23"/>
          <w:szCs w:val="23"/>
        </w:rPr>
        <w:t xml:space="preserve"> Jūrat</w:t>
      </w:r>
      <w:r w:rsidR="005003B1">
        <w:rPr>
          <w:rFonts w:ascii="Times New Roman" w:eastAsia="Times New Roman" w:hAnsi="Times New Roman" w:cs="Times New Roman"/>
          <w:sz w:val="23"/>
          <w:szCs w:val="23"/>
        </w:rPr>
        <w:t>ę</w:t>
      </w:r>
      <w:r w:rsidR="006F035D" w:rsidRPr="006F035D">
        <w:rPr>
          <w:rFonts w:ascii="Times New Roman" w:eastAsia="Times New Roman" w:hAnsi="Times New Roman" w:cs="Times New Roman"/>
          <w:sz w:val="23"/>
          <w:szCs w:val="23"/>
        </w:rPr>
        <w:t xml:space="preserve"> Rinkevičien</w:t>
      </w:r>
      <w:r w:rsidR="005003B1">
        <w:rPr>
          <w:rFonts w:ascii="Times New Roman" w:eastAsia="Times New Roman" w:hAnsi="Times New Roman" w:cs="Times New Roman"/>
          <w:sz w:val="23"/>
          <w:szCs w:val="23"/>
        </w:rPr>
        <w:t>ę</w:t>
      </w:r>
      <w:r w:rsidR="006F035D" w:rsidRPr="006F035D">
        <w:rPr>
          <w:rFonts w:ascii="Times New Roman" w:eastAsia="Times New Roman" w:hAnsi="Times New Roman" w:cs="Times New Roman"/>
          <w:sz w:val="23"/>
          <w:szCs w:val="23"/>
        </w:rPr>
        <w:t xml:space="preserve">, tel.: (8 37 401060), el. p. </w:t>
      </w:r>
      <w:hyperlink r:id="rId9" w:history="1">
        <w:r w:rsidR="005003B1" w:rsidRPr="009A6133">
          <w:rPr>
            <w:rStyle w:val="Hipersaitas"/>
            <w:rFonts w:ascii="Times New Roman" w:eastAsia="Times New Roman" w:hAnsi="Times New Roman" w:cs="Times New Roman"/>
            <w:color w:val="auto"/>
            <w:sz w:val="23"/>
            <w:szCs w:val="23"/>
            <w:u w:val="none"/>
          </w:rPr>
          <w:t>jurate.rinkeviciene@tamro</w:t>
        </w:r>
      </w:hyperlink>
      <w:r w:rsidR="006F035D" w:rsidRPr="009A6133">
        <w:rPr>
          <w:rFonts w:ascii="Times New Roman" w:eastAsia="Times New Roman" w:hAnsi="Times New Roman" w:cs="Times New Roman"/>
          <w:sz w:val="23"/>
          <w:szCs w:val="23"/>
        </w:rPr>
        <w:t>.</w:t>
      </w:r>
      <w:r w:rsidR="005003B1">
        <w:rPr>
          <w:rFonts w:ascii="Times New Roman" w:eastAsia="Times New Roman" w:hAnsi="Times New Roman" w:cs="Times New Roman"/>
          <w:sz w:val="23"/>
          <w:szCs w:val="23"/>
        </w:rPr>
        <w:t xml:space="preserve"> </w:t>
      </w:r>
      <w:r w:rsidR="006F035D" w:rsidRPr="006F035D">
        <w:rPr>
          <w:rFonts w:ascii="Times New Roman" w:eastAsia="Times New Roman" w:hAnsi="Times New Roman" w:cs="Times New Roman"/>
          <w:sz w:val="23"/>
          <w:szCs w:val="23"/>
        </w:rPr>
        <w:t>com.</w:t>
      </w:r>
      <w:r w:rsidR="006F035D" w:rsidRPr="00F5020A">
        <w:rPr>
          <w:rFonts w:ascii="Times New Roman" w:eastAsia="Times New Roman" w:hAnsi="Times New Roman" w:cs="Times New Roman"/>
          <w:i/>
          <w:iCs/>
          <w:sz w:val="23"/>
          <w:szCs w:val="23"/>
        </w:rPr>
        <w:t xml:space="preserve"> </w:t>
      </w:r>
      <w:r w:rsidRPr="00F5020A">
        <w:rPr>
          <w:rFonts w:ascii="Times New Roman" w:eastAsia="Times New Roman" w:hAnsi="Times New Roman" w:cs="Times New Roman"/>
          <w:sz w:val="23"/>
          <w:szCs w:val="23"/>
        </w:rPr>
        <w:t>Dėl objektyvių priežasčių Pardavėjas, gali keisti paskirtą minėtą atsakingą asmenį, apie tai iš anksto pranešęs Pirkėjui.</w:t>
      </w:r>
      <w:r w:rsidR="006F035D" w:rsidRPr="006F035D">
        <w:t xml:space="preserve"> </w:t>
      </w:r>
    </w:p>
    <w:bookmarkEnd w:id="8"/>
    <w:p w14:paraId="15C5F91B" w14:textId="3727CF03" w:rsidR="009422E6" w:rsidRPr="00F5020A" w:rsidRDefault="009422E6" w:rsidP="00D14FC4">
      <w:pPr>
        <w:pStyle w:val="Sraopastraipa"/>
        <w:numPr>
          <w:ilvl w:val="1"/>
          <w:numId w:val="3"/>
        </w:numPr>
        <w:spacing w:after="0" w:line="240" w:lineRule="auto"/>
        <w:ind w:left="567" w:hanging="567"/>
        <w:jc w:val="both"/>
        <w:rPr>
          <w:rFonts w:ascii="Times New Roman" w:eastAsia="Times New Roman" w:hAnsi="Times New Roman" w:cs="Times New Roman"/>
          <w:sz w:val="23"/>
          <w:szCs w:val="23"/>
        </w:rPr>
      </w:pPr>
      <w:r w:rsidRPr="00F5020A">
        <w:rPr>
          <w:rFonts w:ascii="Times New Roman" w:eastAsia="Times New Roman" w:hAnsi="Times New Roman" w:cs="Times New Roman"/>
          <w:sz w:val="23"/>
          <w:szCs w:val="23"/>
        </w:rPr>
        <w:t>Už Sutarties ir jos pakeitimų paskelbimą pagal Viešųjų pirkimų įstatymo 86 straipsnio 9 dalies reikalavimus atsakingas asmuo, paskirtas Pirkėjo vadovo įsakymu.</w:t>
      </w:r>
    </w:p>
    <w:p w14:paraId="02FCD5BB" w14:textId="5DF9D435" w:rsidR="007A3C29" w:rsidRPr="00F5020A" w:rsidRDefault="00D46AF9" w:rsidP="00B75C17">
      <w:pPr>
        <w:pStyle w:val="Sraopastraipa"/>
        <w:numPr>
          <w:ilvl w:val="1"/>
          <w:numId w:val="3"/>
        </w:numPr>
        <w:spacing w:after="0" w:line="240" w:lineRule="auto"/>
        <w:ind w:left="567" w:hanging="567"/>
        <w:jc w:val="both"/>
        <w:rPr>
          <w:rFonts w:ascii="Times New Roman" w:eastAsia="Times New Roman" w:hAnsi="Times New Roman" w:cs="Times New Roman"/>
          <w:sz w:val="23"/>
          <w:szCs w:val="23"/>
        </w:rPr>
      </w:pPr>
      <w:r w:rsidRPr="00F5020A">
        <w:rPr>
          <w:rFonts w:ascii="Times New Roman" w:eastAsia="Times New Roman" w:hAnsi="Times New Roman" w:cs="Times New Roman"/>
          <w:sz w:val="23"/>
          <w:szCs w:val="23"/>
        </w:rPr>
        <w:t>Šalis atleidžiama nuo atsakomybės už Sutarties neįvykdymą, jeigu ji įrodo, kad ši Sutartis neįvykdyta dėl aplinkybių, kurių ji negalėjo kontroliuoti bei protingai numatyti Sutarties sudarymo metu, ir kad negalėjo užkirsti kelio šių aplinkybių ar jų pasekmių atsiradimui (</w:t>
      </w:r>
      <w:r w:rsidRPr="00F5020A">
        <w:rPr>
          <w:rFonts w:ascii="Times New Roman" w:eastAsia="Times New Roman" w:hAnsi="Times New Roman" w:cs="Times New Roman"/>
          <w:i/>
          <w:sz w:val="23"/>
          <w:szCs w:val="23"/>
        </w:rPr>
        <w:t>Force majeure</w:t>
      </w:r>
      <w:r w:rsidRPr="00F5020A">
        <w:rPr>
          <w:rFonts w:ascii="Times New Roman" w:eastAsia="Times New Roman" w:hAnsi="Times New Roman" w:cs="Times New Roman"/>
          <w:sz w:val="23"/>
          <w:szCs w:val="23"/>
        </w:rPr>
        <w:t>). Nenugalimos jėgos aplinkybėmis (</w:t>
      </w:r>
      <w:r w:rsidRPr="00F5020A">
        <w:rPr>
          <w:rFonts w:ascii="Times New Roman" w:eastAsia="Times New Roman" w:hAnsi="Times New Roman" w:cs="Times New Roman"/>
          <w:i/>
          <w:sz w:val="23"/>
          <w:szCs w:val="23"/>
        </w:rPr>
        <w:t>Force majeure</w:t>
      </w:r>
      <w:r w:rsidRPr="00F5020A">
        <w:rPr>
          <w:rFonts w:ascii="Times New Roman" w:eastAsia="Times New Roman" w:hAnsi="Times New Roman" w:cs="Times New Roman"/>
          <w:sz w:val="23"/>
          <w:szCs w:val="23"/>
        </w:rPr>
        <w:t xml:space="preserve">) yra laikomos aplinkybės, nurodytos Atleidimo nuo atsakomybės esant nenugalimos jėgos aplinkybėms taisyklėse, patvirtintose Lietuvos Respublikos Vyriausybės 1996 m. liepos 15 d. nutarimu Nr. 840. Apie </w:t>
      </w:r>
      <w:r w:rsidRPr="00F5020A">
        <w:rPr>
          <w:rFonts w:ascii="Times New Roman" w:eastAsia="Times New Roman" w:hAnsi="Times New Roman" w:cs="Times New Roman"/>
          <w:i/>
          <w:sz w:val="23"/>
          <w:szCs w:val="23"/>
        </w:rPr>
        <w:t>Force majeure</w:t>
      </w:r>
      <w:r w:rsidRPr="00F5020A">
        <w:rPr>
          <w:rFonts w:ascii="Times New Roman" w:eastAsia="Times New Roman" w:hAnsi="Times New Roman" w:cs="Times New Roman"/>
          <w:sz w:val="23"/>
          <w:szCs w:val="23"/>
        </w:rPr>
        <w:t xml:space="preserve"> aplinkybes viena </w:t>
      </w:r>
      <w:r w:rsidR="00354DAE" w:rsidRPr="00F5020A">
        <w:rPr>
          <w:rFonts w:ascii="Times New Roman" w:eastAsia="Times New Roman" w:hAnsi="Times New Roman" w:cs="Times New Roman"/>
          <w:sz w:val="23"/>
          <w:szCs w:val="23"/>
        </w:rPr>
        <w:t>š</w:t>
      </w:r>
      <w:r w:rsidRPr="00F5020A">
        <w:rPr>
          <w:rFonts w:ascii="Times New Roman" w:eastAsia="Times New Roman" w:hAnsi="Times New Roman" w:cs="Times New Roman"/>
          <w:sz w:val="23"/>
          <w:szCs w:val="23"/>
        </w:rPr>
        <w:t xml:space="preserve">alis turi pranešti kitai </w:t>
      </w:r>
      <w:r w:rsidR="00354DAE" w:rsidRPr="00F5020A">
        <w:rPr>
          <w:rFonts w:ascii="Times New Roman" w:eastAsia="Times New Roman" w:hAnsi="Times New Roman" w:cs="Times New Roman"/>
          <w:sz w:val="23"/>
          <w:szCs w:val="23"/>
        </w:rPr>
        <w:t>š</w:t>
      </w:r>
      <w:r w:rsidRPr="00F5020A">
        <w:rPr>
          <w:rFonts w:ascii="Times New Roman" w:eastAsia="Times New Roman" w:hAnsi="Times New Roman" w:cs="Times New Roman"/>
          <w:sz w:val="23"/>
          <w:szCs w:val="23"/>
        </w:rPr>
        <w:t xml:space="preserve">aliai raštu ne vėliau kaip per 10 (dešimt) dienų nuo tokių aplinkybių atsiradimo dienos. Jeigu nuo </w:t>
      </w:r>
      <w:r w:rsidRPr="00F5020A">
        <w:rPr>
          <w:rFonts w:ascii="Times New Roman" w:eastAsia="Times New Roman" w:hAnsi="Times New Roman" w:cs="Times New Roman"/>
          <w:i/>
          <w:sz w:val="23"/>
          <w:szCs w:val="23"/>
        </w:rPr>
        <w:t xml:space="preserve">Force majeure </w:t>
      </w:r>
      <w:r w:rsidRPr="00F5020A">
        <w:rPr>
          <w:rFonts w:ascii="Times New Roman" w:eastAsia="Times New Roman" w:hAnsi="Times New Roman" w:cs="Times New Roman"/>
          <w:sz w:val="23"/>
          <w:szCs w:val="23"/>
        </w:rPr>
        <w:t xml:space="preserve">aplinkybių nukentėjusi </w:t>
      </w:r>
      <w:r w:rsidR="00354DAE" w:rsidRPr="00F5020A">
        <w:rPr>
          <w:rFonts w:ascii="Times New Roman" w:eastAsia="Times New Roman" w:hAnsi="Times New Roman" w:cs="Times New Roman"/>
          <w:sz w:val="23"/>
          <w:szCs w:val="23"/>
        </w:rPr>
        <w:t>š</w:t>
      </w:r>
      <w:r w:rsidRPr="00F5020A">
        <w:rPr>
          <w:rFonts w:ascii="Times New Roman" w:eastAsia="Times New Roman" w:hAnsi="Times New Roman" w:cs="Times New Roman"/>
          <w:sz w:val="23"/>
          <w:szCs w:val="23"/>
        </w:rPr>
        <w:t xml:space="preserve">alis tinkamai nepraneša kitai Šaliai, ji privalo kompensuoti kitai </w:t>
      </w:r>
      <w:r w:rsidR="00354DAE" w:rsidRPr="00F5020A">
        <w:rPr>
          <w:rFonts w:ascii="Times New Roman" w:eastAsia="Times New Roman" w:hAnsi="Times New Roman" w:cs="Times New Roman"/>
          <w:sz w:val="23"/>
          <w:szCs w:val="23"/>
        </w:rPr>
        <w:t>š</w:t>
      </w:r>
      <w:r w:rsidRPr="00F5020A">
        <w:rPr>
          <w:rFonts w:ascii="Times New Roman" w:eastAsia="Times New Roman" w:hAnsi="Times New Roman" w:cs="Times New Roman"/>
          <w:sz w:val="23"/>
          <w:szCs w:val="23"/>
        </w:rPr>
        <w:t>aliai visus nuostolius, kurie atsirado dėl nepranešimo.</w:t>
      </w:r>
    </w:p>
    <w:p w14:paraId="38A02175" w14:textId="77777777" w:rsidR="007A3C29" w:rsidRPr="00F5020A" w:rsidRDefault="007A3C29" w:rsidP="00B75C17">
      <w:pPr>
        <w:pStyle w:val="Sraopastraipa"/>
        <w:numPr>
          <w:ilvl w:val="1"/>
          <w:numId w:val="3"/>
        </w:numPr>
        <w:spacing w:after="0" w:line="240" w:lineRule="auto"/>
        <w:ind w:left="567" w:hanging="567"/>
        <w:jc w:val="both"/>
        <w:rPr>
          <w:rFonts w:ascii="Times New Roman" w:eastAsia="Times New Roman" w:hAnsi="Times New Roman" w:cs="Times New Roman"/>
          <w:sz w:val="23"/>
          <w:szCs w:val="23"/>
        </w:rPr>
      </w:pPr>
      <w:r w:rsidRPr="00F5020A">
        <w:rPr>
          <w:rFonts w:ascii="Times New Roman" w:eastAsia="Times New Roman" w:hAnsi="Times New Roman" w:cs="Times New Roman"/>
          <w:sz w:val="23"/>
          <w:szCs w:val="23"/>
        </w:rPr>
        <w:t>Dėl visko, kas nereglamentuota šioje Sutartyje, šalys privalo vadovautis galiojančiais Lietuvos Respublikos įstatymais ir kitais teisės aktais.</w:t>
      </w:r>
    </w:p>
    <w:p w14:paraId="72304AA8" w14:textId="341D4CB3" w:rsidR="007A3C29" w:rsidRPr="00F5020A" w:rsidRDefault="007A3C29" w:rsidP="00B75C17">
      <w:pPr>
        <w:spacing w:after="0" w:line="240" w:lineRule="auto"/>
        <w:ind w:left="567" w:hanging="567"/>
        <w:jc w:val="both"/>
        <w:rPr>
          <w:rFonts w:ascii="Times New Roman" w:eastAsia="Times New Roman" w:hAnsi="Times New Roman" w:cs="Times New Roman"/>
          <w:sz w:val="23"/>
          <w:szCs w:val="23"/>
        </w:rPr>
      </w:pPr>
      <w:r w:rsidRPr="00F5020A">
        <w:rPr>
          <w:rFonts w:ascii="Times New Roman" w:eastAsia="Times New Roman" w:hAnsi="Times New Roman" w:cs="Times New Roman"/>
          <w:sz w:val="23"/>
          <w:szCs w:val="23"/>
        </w:rPr>
        <w:t>9.</w:t>
      </w:r>
      <w:r w:rsidR="002129F5" w:rsidRPr="00F5020A">
        <w:rPr>
          <w:rFonts w:ascii="Times New Roman" w:eastAsia="Times New Roman" w:hAnsi="Times New Roman" w:cs="Times New Roman"/>
          <w:sz w:val="23"/>
          <w:szCs w:val="23"/>
        </w:rPr>
        <w:t>5</w:t>
      </w:r>
      <w:r w:rsidRPr="00F5020A">
        <w:rPr>
          <w:rFonts w:ascii="Times New Roman" w:eastAsia="Times New Roman" w:hAnsi="Times New Roman" w:cs="Times New Roman"/>
          <w:sz w:val="23"/>
          <w:szCs w:val="23"/>
        </w:rPr>
        <w:t>.</w:t>
      </w:r>
      <w:r w:rsidRPr="00F5020A">
        <w:rPr>
          <w:rFonts w:ascii="Times New Roman" w:eastAsia="Times New Roman" w:hAnsi="Times New Roman" w:cs="Times New Roman"/>
          <w:sz w:val="23"/>
          <w:szCs w:val="23"/>
        </w:rPr>
        <w:tab/>
        <w:t>Šalys neturi teisės perduoti savo įgaliojimų tretiesiems asmenims be raštiško kitos šalies sutikimo.</w:t>
      </w:r>
    </w:p>
    <w:p w14:paraId="41ACFA54" w14:textId="1CA0D9CC" w:rsidR="007A3C29" w:rsidRPr="00F5020A" w:rsidRDefault="007A3C29" w:rsidP="00B75C17">
      <w:pPr>
        <w:spacing w:after="0" w:line="240" w:lineRule="auto"/>
        <w:ind w:left="567" w:hanging="567"/>
        <w:jc w:val="both"/>
        <w:rPr>
          <w:rFonts w:ascii="Times New Roman" w:eastAsia="Times New Roman" w:hAnsi="Times New Roman" w:cs="Times New Roman"/>
          <w:bCs/>
          <w:sz w:val="23"/>
          <w:szCs w:val="23"/>
        </w:rPr>
      </w:pPr>
      <w:r w:rsidRPr="00F5020A">
        <w:rPr>
          <w:rFonts w:ascii="Times New Roman" w:eastAsia="Times New Roman" w:hAnsi="Times New Roman" w:cs="Times New Roman"/>
          <w:bCs/>
          <w:sz w:val="23"/>
          <w:szCs w:val="23"/>
        </w:rPr>
        <w:t>9.</w:t>
      </w:r>
      <w:r w:rsidR="002129F5" w:rsidRPr="00F5020A">
        <w:rPr>
          <w:rFonts w:ascii="Times New Roman" w:eastAsia="Times New Roman" w:hAnsi="Times New Roman" w:cs="Times New Roman"/>
          <w:bCs/>
          <w:sz w:val="23"/>
          <w:szCs w:val="23"/>
        </w:rPr>
        <w:t>6</w:t>
      </w:r>
      <w:r w:rsidRPr="00F5020A">
        <w:rPr>
          <w:rFonts w:ascii="Times New Roman" w:eastAsia="Times New Roman" w:hAnsi="Times New Roman" w:cs="Times New Roman"/>
          <w:bCs/>
          <w:sz w:val="23"/>
          <w:szCs w:val="23"/>
        </w:rPr>
        <w:t>.</w:t>
      </w:r>
      <w:r w:rsidRPr="00F5020A">
        <w:rPr>
          <w:rFonts w:ascii="Times New Roman" w:eastAsia="Times New Roman" w:hAnsi="Times New Roman" w:cs="Times New Roman"/>
          <w:bCs/>
          <w:sz w:val="23"/>
          <w:szCs w:val="23"/>
        </w:rPr>
        <w:tab/>
        <w:t>Šalys įsipareigoja be kitos šalies sutikimo neskelbti konfidencialios informacijos (išskyrus kai tai yra būtina pagal galiojančius teisės aktus).</w:t>
      </w:r>
    </w:p>
    <w:p w14:paraId="240C468D" w14:textId="4B182B5D" w:rsidR="007A3C29" w:rsidRPr="00F5020A" w:rsidRDefault="007A3C29" w:rsidP="00B75C17">
      <w:pPr>
        <w:spacing w:after="0" w:line="240" w:lineRule="auto"/>
        <w:ind w:left="567" w:hanging="567"/>
        <w:jc w:val="both"/>
        <w:rPr>
          <w:rFonts w:ascii="Times New Roman" w:eastAsia="Times New Roman" w:hAnsi="Times New Roman" w:cs="Times New Roman"/>
          <w:bCs/>
          <w:sz w:val="23"/>
          <w:szCs w:val="23"/>
        </w:rPr>
      </w:pPr>
      <w:r w:rsidRPr="00F5020A">
        <w:rPr>
          <w:rFonts w:ascii="Times New Roman" w:eastAsia="Times New Roman" w:hAnsi="Times New Roman" w:cs="Times New Roman"/>
          <w:bCs/>
          <w:sz w:val="23"/>
          <w:szCs w:val="23"/>
        </w:rPr>
        <w:t>9.</w:t>
      </w:r>
      <w:r w:rsidR="002129F5" w:rsidRPr="00F5020A">
        <w:rPr>
          <w:rFonts w:ascii="Times New Roman" w:eastAsia="Times New Roman" w:hAnsi="Times New Roman" w:cs="Times New Roman"/>
          <w:bCs/>
          <w:sz w:val="23"/>
          <w:szCs w:val="23"/>
        </w:rPr>
        <w:t>7</w:t>
      </w:r>
      <w:r w:rsidRPr="00F5020A">
        <w:rPr>
          <w:rFonts w:ascii="Times New Roman" w:eastAsia="Times New Roman" w:hAnsi="Times New Roman" w:cs="Times New Roman"/>
          <w:bCs/>
          <w:sz w:val="23"/>
          <w:szCs w:val="23"/>
        </w:rPr>
        <w:t>.</w:t>
      </w:r>
      <w:r w:rsidRPr="00F5020A">
        <w:rPr>
          <w:rFonts w:ascii="Times New Roman" w:eastAsia="Times New Roman" w:hAnsi="Times New Roman" w:cs="Times New Roman"/>
          <w:bCs/>
          <w:sz w:val="23"/>
          <w:szCs w:val="23"/>
        </w:rPr>
        <w:tab/>
        <w:t xml:space="preserve">Šalys įsipareigoja gera valia bendradarbiauti, vykdydamos </w:t>
      </w:r>
      <w:r w:rsidR="003B5869">
        <w:rPr>
          <w:rFonts w:ascii="Times New Roman" w:eastAsia="Times New Roman" w:hAnsi="Times New Roman" w:cs="Times New Roman"/>
          <w:bCs/>
          <w:sz w:val="23"/>
          <w:szCs w:val="23"/>
        </w:rPr>
        <w:t>S</w:t>
      </w:r>
      <w:r w:rsidRPr="00F5020A">
        <w:rPr>
          <w:rFonts w:ascii="Times New Roman" w:eastAsia="Times New Roman" w:hAnsi="Times New Roman" w:cs="Times New Roman"/>
          <w:bCs/>
          <w:sz w:val="23"/>
          <w:szCs w:val="23"/>
        </w:rPr>
        <w:t>utartį, laikytis gerų papročių ir etikos taisyklių, bendraudamos tarpusavyje ar su trečiaisiais asmenimis, kiek tai susiję su šalių sutartiniais santykiais.</w:t>
      </w:r>
    </w:p>
    <w:p w14:paraId="05FB677E" w14:textId="3657DEEE" w:rsidR="007A3C29" w:rsidRPr="00F5020A" w:rsidRDefault="007A3C29" w:rsidP="00B75C17">
      <w:pPr>
        <w:spacing w:after="0" w:line="240" w:lineRule="auto"/>
        <w:ind w:left="567" w:hanging="567"/>
        <w:jc w:val="both"/>
        <w:rPr>
          <w:rFonts w:ascii="Times New Roman" w:eastAsia="Times New Roman" w:hAnsi="Times New Roman" w:cs="Times New Roman"/>
          <w:sz w:val="23"/>
          <w:szCs w:val="23"/>
        </w:rPr>
      </w:pPr>
      <w:r w:rsidRPr="00F5020A">
        <w:rPr>
          <w:rFonts w:ascii="Times New Roman" w:eastAsia="Times New Roman" w:hAnsi="Times New Roman" w:cs="Times New Roman"/>
          <w:sz w:val="23"/>
          <w:szCs w:val="23"/>
        </w:rPr>
        <w:t>9.</w:t>
      </w:r>
      <w:r w:rsidR="002129F5" w:rsidRPr="00F5020A">
        <w:rPr>
          <w:rFonts w:ascii="Times New Roman" w:eastAsia="Times New Roman" w:hAnsi="Times New Roman" w:cs="Times New Roman"/>
          <w:sz w:val="23"/>
          <w:szCs w:val="23"/>
        </w:rPr>
        <w:t>8</w:t>
      </w:r>
      <w:r w:rsidRPr="00F5020A">
        <w:rPr>
          <w:rFonts w:ascii="Times New Roman" w:eastAsia="Times New Roman" w:hAnsi="Times New Roman" w:cs="Times New Roman"/>
          <w:sz w:val="23"/>
          <w:szCs w:val="23"/>
        </w:rPr>
        <w:t>.</w:t>
      </w:r>
      <w:r w:rsidRPr="00F5020A">
        <w:rPr>
          <w:rFonts w:ascii="Times New Roman" w:eastAsia="Times New Roman" w:hAnsi="Times New Roman" w:cs="Times New Roman"/>
          <w:sz w:val="23"/>
          <w:szCs w:val="23"/>
        </w:rPr>
        <w:tab/>
        <w:t>Ši Sutartis šali</w:t>
      </w:r>
      <w:r w:rsidR="00840F04">
        <w:rPr>
          <w:rFonts w:ascii="Times New Roman" w:eastAsia="Times New Roman" w:hAnsi="Times New Roman" w:cs="Times New Roman"/>
          <w:sz w:val="23"/>
          <w:szCs w:val="23"/>
        </w:rPr>
        <w:t>ų pasirašoma kvalifikuotu elektroniniu parašu</w:t>
      </w:r>
      <w:r w:rsidRPr="00F5020A">
        <w:rPr>
          <w:rFonts w:ascii="Times New Roman" w:eastAsia="Times New Roman" w:hAnsi="Times New Roman" w:cs="Times New Roman"/>
          <w:sz w:val="23"/>
          <w:szCs w:val="23"/>
        </w:rPr>
        <w:t>.</w:t>
      </w:r>
    </w:p>
    <w:p w14:paraId="18BDFF34" w14:textId="7D3E2DCB" w:rsidR="007A3C29" w:rsidRPr="00F5020A" w:rsidRDefault="007A3C29" w:rsidP="00B75C17">
      <w:pPr>
        <w:spacing w:after="0" w:line="240" w:lineRule="auto"/>
        <w:ind w:left="567" w:hanging="567"/>
        <w:jc w:val="both"/>
        <w:rPr>
          <w:rFonts w:ascii="Times New Roman" w:hAnsi="Times New Roman" w:cs="Times New Roman"/>
          <w:sz w:val="23"/>
          <w:szCs w:val="23"/>
        </w:rPr>
      </w:pPr>
      <w:r w:rsidRPr="00F5020A">
        <w:rPr>
          <w:rFonts w:ascii="Times New Roman" w:eastAsia="Times New Roman" w:hAnsi="Times New Roman" w:cs="Times New Roman"/>
          <w:sz w:val="23"/>
          <w:szCs w:val="23"/>
        </w:rPr>
        <w:t>9.</w:t>
      </w:r>
      <w:r w:rsidR="002129F5" w:rsidRPr="00F5020A">
        <w:rPr>
          <w:rFonts w:ascii="Times New Roman" w:eastAsia="Times New Roman" w:hAnsi="Times New Roman" w:cs="Times New Roman"/>
          <w:sz w:val="23"/>
          <w:szCs w:val="23"/>
        </w:rPr>
        <w:t>9</w:t>
      </w:r>
      <w:r w:rsidRPr="00F5020A">
        <w:rPr>
          <w:rFonts w:ascii="Times New Roman" w:eastAsia="Times New Roman" w:hAnsi="Times New Roman" w:cs="Times New Roman"/>
          <w:sz w:val="23"/>
          <w:szCs w:val="23"/>
        </w:rPr>
        <w:t>.</w:t>
      </w:r>
      <w:r w:rsidRPr="00F5020A">
        <w:rPr>
          <w:rFonts w:ascii="Times New Roman" w:eastAsia="Times New Roman" w:hAnsi="Times New Roman" w:cs="Times New Roman"/>
          <w:sz w:val="23"/>
          <w:szCs w:val="23"/>
        </w:rPr>
        <w:tab/>
      </w:r>
      <w:r w:rsidRPr="00F5020A">
        <w:rPr>
          <w:rFonts w:ascii="Times New Roman" w:hAnsi="Times New Roman" w:cs="Times New Roman"/>
          <w:sz w:val="23"/>
          <w:szCs w:val="23"/>
        </w:rPr>
        <w:t>Sutarties priedai yra neatskiriama jos dalis.</w:t>
      </w:r>
    </w:p>
    <w:p w14:paraId="6CF7E10A" w14:textId="4D432160" w:rsidR="00694FF1" w:rsidRPr="00F5020A" w:rsidRDefault="007A3C29" w:rsidP="00B75C17">
      <w:pPr>
        <w:tabs>
          <w:tab w:val="left" w:pos="567"/>
        </w:tabs>
        <w:spacing w:after="0" w:line="240" w:lineRule="auto"/>
        <w:ind w:left="567" w:hanging="567"/>
        <w:jc w:val="both"/>
        <w:rPr>
          <w:rFonts w:ascii="Times New Roman" w:hAnsi="Times New Roman" w:cs="Times New Roman"/>
          <w:sz w:val="23"/>
          <w:szCs w:val="23"/>
        </w:rPr>
      </w:pPr>
      <w:r w:rsidRPr="00F5020A">
        <w:rPr>
          <w:rFonts w:ascii="Times New Roman" w:hAnsi="Times New Roman" w:cs="Times New Roman"/>
          <w:sz w:val="23"/>
          <w:szCs w:val="23"/>
        </w:rPr>
        <w:t>9.</w:t>
      </w:r>
      <w:r w:rsidR="002129F5" w:rsidRPr="00F5020A">
        <w:rPr>
          <w:rFonts w:ascii="Times New Roman" w:hAnsi="Times New Roman" w:cs="Times New Roman"/>
          <w:sz w:val="23"/>
          <w:szCs w:val="23"/>
        </w:rPr>
        <w:t>10</w:t>
      </w:r>
      <w:r w:rsidRPr="00F5020A">
        <w:rPr>
          <w:rFonts w:ascii="Times New Roman" w:hAnsi="Times New Roman" w:cs="Times New Roman"/>
          <w:sz w:val="23"/>
          <w:szCs w:val="23"/>
        </w:rPr>
        <w:t>.</w:t>
      </w:r>
      <w:r w:rsidRPr="00F5020A">
        <w:rPr>
          <w:rFonts w:ascii="Times New Roman" w:hAnsi="Times New Roman" w:cs="Times New Roman"/>
          <w:sz w:val="23"/>
          <w:szCs w:val="23"/>
        </w:rPr>
        <w:tab/>
        <w:t xml:space="preserve">Sutarties priedas: </w:t>
      </w:r>
      <w:r w:rsidR="00E31CEF">
        <w:rPr>
          <w:rFonts w:ascii="Times New Roman" w:hAnsi="Times New Roman" w:cs="Times New Roman"/>
          <w:sz w:val="23"/>
          <w:szCs w:val="23"/>
        </w:rPr>
        <w:t>„</w:t>
      </w:r>
      <w:r w:rsidR="00E31CEF" w:rsidRPr="00E31CEF">
        <w:rPr>
          <w:rFonts w:ascii="Times New Roman" w:hAnsi="Times New Roman" w:cs="Times New Roman"/>
          <w:sz w:val="23"/>
          <w:szCs w:val="23"/>
        </w:rPr>
        <w:t xml:space="preserve">Imuninio vaistinio preparato </w:t>
      </w:r>
      <w:r w:rsidR="00840F04" w:rsidRPr="00840F04">
        <w:rPr>
          <w:rFonts w:ascii="Times New Roman" w:hAnsi="Times New Roman" w:cs="Times New Roman"/>
          <w:i/>
          <w:iCs/>
          <w:sz w:val="23"/>
          <w:szCs w:val="23"/>
        </w:rPr>
        <w:t xml:space="preserve">pneumokokinės </w:t>
      </w:r>
      <w:proofErr w:type="spellStart"/>
      <w:r w:rsidR="00840F04" w:rsidRPr="00840F04">
        <w:rPr>
          <w:rFonts w:ascii="Times New Roman" w:hAnsi="Times New Roman" w:cs="Times New Roman"/>
          <w:i/>
          <w:iCs/>
          <w:sz w:val="23"/>
          <w:szCs w:val="23"/>
        </w:rPr>
        <w:t>polisacharidinės</w:t>
      </w:r>
      <w:proofErr w:type="spellEnd"/>
      <w:r w:rsidR="00840F04" w:rsidRPr="00840F04">
        <w:rPr>
          <w:rFonts w:ascii="Times New Roman" w:hAnsi="Times New Roman" w:cs="Times New Roman"/>
          <w:sz w:val="23"/>
          <w:szCs w:val="23"/>
        </w:rPr>
        <w:t xml:space="preserve"> </w:t>
      </w:r>
      <w:proofErr w:type="spellStart"/>
      <w:r w:rsidR="00840F04" w:rsidRPr="00840F04">
        <w:rPr>
          <w:rFonts w:ascii="Times New Roman" w:hAnsi="Times New Roman" w:cs="Times New Roman"/>
          <w:sz w:val="23"/>
          <w:szCs w:val="23"/>
        </w:rPr>
        <w:t>konjuguotos</w:t>
      </w:r>
      <w:proofErr w:type="spellEnd"/>
      <w:r w:rsidR="00840F04" w:rsidRPr="00840F04">
        <w:rPr>
          <w:rFonts w:ascii="Times New Roman" w:hAnsi="Times New Roman" w:cs="Times New Roman"/>
          <w:sz w:val="23"/>
          <w:szCs w:val="23"/>
        </w:rPr>
        <w:t xml:space="preserve"> (</w:t>
      </w:r>
      <w:proofErr w:type="spellStart"/>
      <w:r w:rsidR="00840F04" w:rsidRPr="00840F04">
        <w:rPr>
          <w:rFonts w:ascii="Times New Roman" w:hAnsi="Times New Roman" w:cs="Times New Roman"/>
          <w:sz w:val="23"/>
          <w:szCs w:val="23"/>
        </w:rPr>
        <w:t>adsorbuotos</w:t>
      </w:r>
      <w:proofErr w:type="spellEnd"/>
      <w:r w:rsidR="00840F04" w:rsidRPr="00840F04">
        <w:rPr>
          <w:rFonts w:ascii="Times New Roman" w:hAnsi="Times New Roman" w:cs="Times New Roman"/>
          <w:sz w:val="23"/>
          <w:szCs w:val="23"/>
        </w:rPr>
        <w:t>) vakcinos vaikams iki 2 m. amžiaus, skirtos imunoprofilaktikos programai vykdyti</w:t>
      </w:r>
      <w:r w:rsidR="00E31CEF" w:rsidRPr="00F5020A">
        <w:rPr>
          <w:rFonts w:ascii="Times New Roman" w:eastAsia="Times New Roman" w:hAnsi="Times New Roman" w:cs="Times New Roman"/>
          <w:color w:val="000000"/>
          <w:sz w:val="23"/>
          <w:szCs w:val="23"/>
        </w:rPr>
        <w:t>, perkam</w:t>
      </w:r>
      <w:r w:rsidR="00E31CEF">
        <w:rPr>
          <w:rFonts w:ascii="Times New Roman" w:eastAsia="Times New Roman" w:hAnsi="Times New Roman" w:cs="Times New Roman"/>
          <w:color w:val="000000"/>
          <w:sz w:val="23"/>
          <w:szCs w:val="23"/>
        </w:rPr>
        <w:t>o</w:t>
      </w:r>
      <w:r w:rsidR="00E31CEF" w:rsidRPr="00F5020A">
        <w:rPr>
          <w:rFonts w:ascii="Times New Roman" w:eastAsia="Times New Roman" w:hAnsi="Times New Roman" w:cs="Times New Roman"/>
          <w:color w:val="000000"/>
          <w:sz w:val="23"/>
          <w:szCs w:val="23"/>
        </w:rPr>
        <w:t xml:space="preserve"> iš</w:t>
      </w:r>
      <w:r w:rsidR="009A6133">
        <w:rPr>
          <w:rFonts w:ascii="Times New Roman" w:eastAsia="Times New Roman" w:hAnsi="Times New Roman" w:cs="Times New Roman"/>
          <w:color w:val="000000"/>
          <w:sz w:val="23"/>
          <w:szCs w:val="23"/>
        </w:rPr>
        <w:t xml:space="preserve"> UAB „Tamro“</w:t>
      </w:r>
      <w:r w:rsidR="00E31CEF" w:rsidRPr="00F5020A">
        <w:rPr>
          <w:rFonts w:ascii="Times New Roman" w:eastAsia="Times New Roman" w:hAnsi="Times New Roman" w:cs="Times New Roman"/>
          <w:color w:val="000000"/>
          <w:sz w:val="23"/>
          <w:szCs w:val="23"/>
        </w:rPr>
        <w:t xml:space="preserve"> specifikacija“</w:t>
      </w:r>
      <w:r w:rsidR="009422E6" w:rsidRPr="00F5020A">
        <w:rPr>
          <w:rFonts w:ascii="Times New Roman" w:hAnsi="Times New Roman" w:cs="Times New Roman"/>
          <w:sz w:val="23"/>
          <w:szCs w:val="23"/>
        </w:rPr>
        <w:t>.</w:t>
      </w:r>
    </w:p>
    <w:p w14:paraId="0C5C273C" w14:textId="77777777" w:rsidR="009422E6" w:rsidRPr="00F5020A" w:rsidRDefault="009422E6" w:rsidP="009422E6">
      <w:pPr>
        <w:tabs>
          <w:tab w:val="left" w:pos="567"/>
        </w:tabs>
        <w:spacing w:after="0" w:line="240" w:lineRule="auto"/>
        <w:ind w:left="142" w:hanging="142"/>
        <w:jc w:val="both"/>
        <w:rPr>
          <w:rFonts w:ascii="Times New Roman" w:hAnsi="Times New Roman" w:cs="Times New Roman"/>
          <w:sz w:val="23"/>
          <w:szCs w:val="23"/>
        </w:rPr>
      </w:pPr>
    </w:p>
    <w:p w14:paraId="4659D3CE" w14:textId="77777777" w:rsidR="009422E6" w:rsidRPr="00F5020A" w:rsidRDefault="009422E6" w:rsidP="009422E6">
      <w:pPr>
        <w:tabs>
          <w:tab w:val="left" w:pos="0"/>
        </w:tabs>
        <w:suppressAutoHyphens/>
        <w:autoSpaceDN w:val="0"/>
        <w:spacing w:after="0" w:line="240" w:lineRule="auto"/>
        <w:jc w:val="center"/>
        <w:textAlignment w:val="baseline"/>
        <w:rPr>
          <w:rFonts w:ascii="Times New Roman" w:eastAsia="Times New Roman" w:hAnsi="Times New Roman" w:cs="Times New Roman"/>
          <w:b/>
          <w:sz w:val="23"/>
          <w:szCs w:val="23"/>
        </w:rPr>
      </w:pPr>
      <w:r w:rsidRPr="00F5020A">
        <w:rPr>
          <w:rFonts w:ascii="Times New Roman" w:eastAsia="Times New Roman" w:hAnsi="Times New Roman" w:cs="Times New Roman"/>
          <w:b/>
          <w:sz w:val="23"/>
          <w:szCs w:val="23"/>
        </w:rPr>
        <w:t>Šalių adresai ir rekvizitai</w:t>
      </w:r>
    </w:p>
    <w:p w14:paraId="7F1F69B6" w14:textId="77777777" w:rsidR="009422E6" w:rsidRPr="00F5020A" w:rsidRDefault="009422E6" w:rsidP="009422E6">
      <w:pPr>
        <w:suppressAutoHyphens/>
        <w:autoSpaceDN w:val="0"/>
        <w:spacing w:after="0" w:line="240" w:lineRule="auto"/>
        <w:ind w:left="360" w:firstLine="567"/>
        <w:jc w:val="center"/>
        <w:textAlignment w:val="baseline"/>
        <w:rPr>
          <w:rFonts w:ascii="Times New Roman" w:eastAsia="Times New Roman" w:hAnsi="Times New Roman" w:cs="Times New Roman"/>
          <w:b/>
          <w:sz w:val="23"/>
          <w:szCs w:val="23"/>
        </w:rPr>
      </w:pPr>
    </w:p>
    <w:p w14:paraId="73277030" w14:textId="77777777" w:rsidR="009422E6" w:rsidRPr="00F5020A" w:rsidRDefault="009422E6" w:rsidP="009422E6">
      <w:pPr>
        <w:suppressAutoHyphens/>
        <w:autoSpaceDN w:val="0"/>
        <w:spacing w:after="0" w:line="240" w:lineRule="auto"/>
        <w:ind w:left="360" w:hanging="360"/>
        <w:jc w:val="both"/>
        <w:textAlignment w:val="baseline"/>
        <w:rPr>
          <w:rFonts w:ascii="Times New Roman" w:eastAsia="Times New Roman" w:hAnsi="Times New Roman" w:cs="Times New Roman"/>
          <w:b/>
          <w:sz w:val="23"/>
          <w:szCs w:val="23"/>
        </w:rPr>
      </w:pPr>
      <w:r w:rsidRPr="00F5020A">
        <w:rPr>
          <w:rFonts w:ascii="Times New Roman" w:eastAsia="Times New Roman" w:hAnsi="Times New Roman" w:cs="Times New Roman"/>
          <w:b/>
          <w:sz w:val="23"/>
          <w:szCs w:val="23"/>
        </w:rPr>
        <w:t>Pirkėjas:</w:t>
      </w:r>
      <w:r w:rsidRPr="00F5020A">
        <w:rPr>
          <w:rFonts w:ascii="Times New Roman" w:eastAsia="Times New Roman" w:hAnsi="Times New Roman" w:cs="Times New Roman"/>
          <w:b/>
          <w:sz w:val="23"/>
          <w:szCs w:val="23"/>
        </w:rPr>
        <w:tab/>
      </w:r>
      <w:r w:rsidRPr="00F5020A">
        <w:rPr>
          <w:rFonts w:ascii="Times New Roman" w:eastAsia="Times New Roman" w:hAnsi="Times New Roman" w:cs="Times New Roman"/>
          <w:b/>
          <w:sz w:val="23"/>
          <w:szCs w:val="23"/>
        </w:rPr>
        <w:tab/>
      </w:r>
      <w:r w:rsidRPr="00F5020A">
        <w:rPr>
          <w:rFonts w:ascii="Times New Roman" w:eastAsia="Times New Roman" w:hAnsi="Times New Roman" w:cs="Times New Roman"/>
          <w:b/>
          <w:sz w:val="23"/>
          <w:szCs w:val="23"/>
        </w:rPr>
        <w:tab/>
      </w:r>
      <w:r w:rsidRPr="00F5020A">
        <w:rPr>
          <w:rFonts w:ascii="Times New Roman" w:eastAsia="Times New Roman" w:hAnsi="Times New Roman" w:cs="Times New Roman"/>
          <w:b/>
          <w:sz w:val="23"/>
          <w:szCs w:val="23"/>
        </w:rPr>
        <w:tab/>
        <w:t>Pardavėjas:</w:t>
      </w:r>
    </w:p>
    <w:p w14:paraId="4B07D20E" w14:textId="05086E43" w:rsidR="009422E6" w:rsidRPr="00F5020A" w:rsidRDefault="009422E6" w:rsidP="009422E6">
      <w:pPr>
        <w:suppressAutoHyphens/>
        <w:autoSpaceDN w:val="0"/>
        <w:spacing w:after="0" w:line="240" w:lineRule="auto"/>
        <w:jc w:val="both"/>
        <w:textAlignment w:val="baseline"/>
        <w:rPr>
          <w:rFonts w:ascii="Times New Roman" w:eastAsia="Times New Roman" w:hAnsi="Times New Roman" w:cs="Times New Roman"/>
          <w:sz w:val="23"/>
          <w:szCs w:val="23"/>
        </w:rPr>
      </w:pPr>
      <w:r w:rsidRPr="00F5020A">
        <w:rPr>
          <w:rFonts w:ascii="Times New Roman" w:eastAsia="Times New Roman" w:hAnsi="Times New Roman" w:cs="Times New Roman"/>
          <w:sz w:val="23"/>
          <w:szCs w:val="23"/>
        </w:rPr>
        <w:t xml:space="preserve">Valstybinė ligonių kasa prie </w:t>
      </w:r>
      <w:r w:rsidR="00A24A00">
        <w:rPr>
          <w:rFonts w:ascii="Times New Roman" w:eastAsia="Times New Roman" w:hAnsi="Times New Roman" w:cs="Times New Roman"/>
          <w:sz w:val="23"/>
          <w:szCs w:val="23"/>
        </w:rPr>
        <w:tab/>
      </w:r>
      <w:r w:rsidR="00A24A00">
        <w:rPr>
          <w:rFonts w:ascii="Times New Roman" w:eastAsia="Times New Roman" w:hAnsi="Times New Roman" w:cs="Times New Roman"/>
          <w:sz w:val="23"/>
          <w:szCs w:val="23"/>
        </w:rPr>
        <w:tab/>
      </w:r>
      <w:r w:rsidR="00A24A00" w:rsidRPr="00A24A00">
        <w:rPr>
          <w:rFonts w:ascii="Times New Roman" w:eastAsia="Times New Roman" w:hAnsi="Times New Roman" w:cs="Times New Roman"/>
          <w:sz w:val="23"/>
          <w:szCs w:val="23"/>
        </w:rPr>
        <w:t>UAB „Tamro“</w:t>
      </w:r>
    </w:p>
    <w:p w14:paraId="733B250F" w14:textId="4E6E9ED5" w:rsidR="009422E6" w:rsidRPr="00F5020A" w:rsidRDefault="009422E6" w:rsidP="009422E6">
      <w:pPr>
        <w:suppressAutoHyphens/>
        <w:autoSpaceDN w:val="0"/>
        <w:spacing w:after="0" w:line="240" w:lineRule="auto"/>
        <w:ind w:left="360" w:hanging="360"/>
        <w:jc w:val="both"/>
        <w:textAlignment w:val="baseline"/>
        <w:rPr>
          <w:rFonts w:ascii="Times New Roman" w:eastAsia="Times New Roman" w:hAnsi="Times New Roman" w:cs="Times New Roman"/>
          <w:sz w:val="23"/>
          <w:szCs w:val="23"/>
        </w:rPr>
      </w:pPr>
      <w:r w:rsidRPr="00F5020A">
        <w:rPr>
          <w:rFonts w:ascii="Times New Roman" w:eastAsia="Times New Roman" w:hAnsi="Times New Roman" w:cs="Times New Roman"/>
          <w:sz w:val="23"/>
          <w:szCs w:val="23"/>
        </w:rPr>
        <w:t xml:space="preserve">Sveikatos apsaugos ministerijos </w:t>
      </w:r>
      <w:r w:rsidRPr="00F5020A">
        <w:rPr>
          <w:rFonts w:ascii="Times New Roman" w:eastAsia="Times New Roman" w:hAnsi="Times New Roman" w:cs="Times New Roman"/>
          <w:sz w:val="23"/>
          <w:szCs w:val="23"/>
        </w:rPr>
        <w:tab/>
      </w:r>
      <w:r w:rsidRPr="00F5020A">
        <w:rPr>
          <w:rFonts w:ascii="Times New Roman" w:eastAsia="Times New Roman" w:hAnsi="Times New Roman" w:cs="Times New Roman"/>
          <w:sz w:val="23"/>
          <w:szCs w:val="23"/>
        </w:rPr>
        <w:tab/>
      </w:r>
      <w:r w:rsidR="00A24A00" w:rsidRPr="00A24A00">
        <w:rPr>
          <w:rFonts w:ascii="Times New Roman" w:eastAsia="Times New Roman" w:hAnsi="Times New Roman" w:cs="Times New Roman"/>
          <w:sz w:val="23"/>
          <w:szCs w:val="23"/>
        </w:rPr>
        <w:t>9-ojo Forto g. 70, 48179</w:t>
      </w:r>
      <w:del w:id="9" w:author="Vita Daukšienė" w:date="2021-08-05T10:08:00Z">
        <w:r w:rsidR="00A24A00" w:rsidRPr="00A24A00">
          <w:rPr>
            <w:rFonts w:ascii="Times New Roman" w:eastAsia="Times New Roman" w:hAnsi="Times New Roman" w:cs="Times New Roman"/>
            <w:sz w:val="23"/>
            <w:szCs w:val="23"/>
          </w:rPr>
          <w:delText>,</w:delText>
        </w:r>
      </w:del>
      <w:r w:rsidR="00A24A00" w:rsidRPr="00A24A00">
        <w:rPr>
          <w:rFonts w:ascii="Times New Roman" w:eastAsia="Times New Roman" w:hAnsi="Times New Roman" w:cs="Times New Roman"/>
          <w:sz w:val="23"/>
          <w:szCs w:val="23"/>
        </w:rPr>
        <w:t xml:space="preserve"> Kaunas</w:t>
      </w:r>
    </w:p>
    <w:p w14:paraId="04C3A142" w14:textId="4B2CA1B4" w:rsidR="009422E6" w:rsidRPr="00F5020A" w:rsidRDefault="009422E6" w:rsidP="009422E6">
      <w:pPr>
        <w:suppressAutoHyphens/>
        <w:autoSpaceDN w:val="0"/>
        <w:spacing w:after="0" w:line="240" w:lineRule="auto"/>
        <w:ind w:left="360" w:hanging="360"/>
        <w:jc w:val="both"/>
        <w:textAlignment w:val="baseline"/>
        <w:rPr>
          <w:rFonts w:ascii="Times New Roman" w:eastAsia="Times New Roman" w:hAnsi="Times New Roman" w:cs="Times New Roman"/>
          <w:sz w:val="23"/>
          <w:szCs w:val="23"/>
        </w:rPr>
      </w:pPr>
      <w:r w:rsidRPr="00F5020A">
        <w:rPr>
          <w:rFonts w:ascii="Times New Roman" w:eastAsia="Times New Roman" w:hAnsi="Times New Roman" w:cs="Times New Roman"/>
          <w:sz w:val="23"/>
          <w:szCs w:val="23"/>
        </w:rPr>
        <w:t>Europos a. 1, 03505 Vilnius</w:t>
      </w:r>
      <w:r w:rsidRPr="00F5020A">
        <w:rPr>
          <w:rFonts w:ascii="Times New Roman" w:eastAsia="Times New Roman" w:hAnsi="Times New Roman" w:cs="Times New Roman"/>
          <w:sz w:val="23"/>
          <w:szCs w:val="23"/>
        </w:rPr>
        <w:tab/>
      </w:r>
      <w:r w:rsidRPr="00F5020A">
        <w:rPr>
          <w:rFonts w:ascii="Times New Roman" w:eastAsia="Times New Roman" w:hAnsi="Times New Roman" w:cs="Times New Roman"/>
          <w:sz w:val="23"/>
          <w:szCs w:val="23"/>
        </w:rPr>
        <w:tab/>
      </w:r>
      <w:r w:rsidRPr="00F5020A">
        <w:rPr>
          <w:rFonts w:ascii="Times New Roman" w:eastAsia="Times New Roman" w:hAnsi="Times New Roman" w:cs="Times New Roman"/>
          <w:sz w:val="23"/>
          <w:szCs w:val="23"/>
        </w:rPr>
        <w:tab/>
      </w:r>
      <w:r w:rsidR="00A24A00" w:rsidRPr="00A24A00">
        <w:rPr>
          <w:rFonts w:ascii="Times New Roman" w:eastAsia="Times New Roman" w:hAnsi="Times New Roman" w:cs="Times New Roman"/>
          <w:sz w:val="23"/>
          <w:szCs w:val="23"/>
        </w:rPr>
        <w:t>Kodas: 111448632</w:t>
      </w:r>
    </w:p>
    <w:p w14:paraId="600E0384" w14:textId="11C71291" w:rsidR="009422E6" w:rsidRPr="00F5020A" w:rsidRDefault="009422E6" w:rsidP="009422E6">
      <w:pPr>
        <w:suppressAutoHyphens/>
        <w:autoSpaceDN w:val="0"/>
        <w:spacing w:after="0" w:line="240" w:lineRule="auto"/>
        <w:ind w:left="360" w:hanging="360"/>
        <w:jc w:val="both"/>
        <w:textAlignment w:val="baseline"/>
        <w:rPr>
          <w:rFonts w:ascii="Times New Roman" w:eastAsia="Times New Roman" w:hAnsi="Times New Roman" w:cs="Times New Roman"/>
          <w:sz w:val="23"/>
          <w:szCs w:val="23"/>
        </w:rPr>
      </w:pPr>
      <w:r w:rsidRPr="00F5020A">
        <w:rPr>
          <w:rFonts w:ascii="Times New Roman" w:eastAsia="Times New Roman" w:hAnsi="Times New Roman" w:cs="Times New Roman"/>
          <w:sz w:val="23"/>
          <w:szCs w:val="23"/>
        </w:rPr>
        <w:t>Kodas: 191351679</w:t>
      </w:r>
      <w:r w:rsidRPr="00F5020A">
        <w:rPr>
          <w:rFonts w:ascii="Times New Roman" w:eastAsia="Times New Roman" w:hAnsi="Times New Roman" w:cs="Times New Roman"/>
          <w:sz w:val="23"/>
          <w:szCs w:val="23"/>
        </w:rPr>
        <w:tab/>
      </w:r>
      <w:r w:rsidRPr="00F5020A">
        <w:rPr>
          <w:rFonts w:ascii="Times New Roman" w:eastAsia="Times New Roman" w:hAnsi="Times New Roman" w:cs="Times New Roman"/>
          <w:sz w:val="23"/>
          <w:szCs w:val="23"/>
        </w:rPr>
        <w:tab/>
      </w:r>
      <w:r w:rsidRPr="00F5020A">
        <w:rPr>
          <w:rFonts w:ascii="Times New Roman" w:eastAsia="Times New Roman" w:hAnsi="Times New Roman" w:cs="Times New Roman"/>
          <w:sz w:val="23"/>
          <w:szCs w:val="23"/>
        </w:rPr>
        <w:tab/>
      </w:r>
      <w:r w:rsidR="00A24A00" w:rsidRPr="00A24A00">
        <w:rPr>
          <w:rFonts w:ascii="Times New Roman" w:eastAsia="Times New Roman" w:hAnsi="Times New Roman" w:cs="Times New Roman"/>
          <w:sz w:val="23"/>
          <w:szCs w:val="23"/>
        </w:rPr>
        <w:t>Tel. 8 3 740 10 99</w:t>
      </w:r>
    </w:p>
    <w:p w14:paraId="40A41C21" w14:textId="0F4A78EF" w:rsidR="009422E6" w:rsidRPr="00F5020A" w:rsidRDefault="009422E6" w:rsidP="009422E6">
      <w:pPr>
        <w:suppressAutoHyphens/>
        <w:autoSpaceDN w:val="0"/>
        <w:spacing w:after="0" w:line="240" w:lineRule="auto"/>
        <w:ind w:left="360" w:hanging="360"/>
        <w:jc w:val="both"/>
        <w:textAlignment w:val="baseline"/>
        <w:rPr>
          <w:rFonts w:ascii="Times New Roman" w:eastAsia="Times New Roman" w:hAnsi="Times New Roman" w:cs="Times New Roman"/>
          <w:sz w:val="23"/>
          <w:szCs w:val="23"/>
        </w:rPr>
      </w:pPr>
      <w:r w:rsidRPr="00F5020A">
        <w:rPr>
          <w:rFonts w:ascii="Times New Roman" w:eastAsia="Times New Roman" w:hAnsi="Times New Roman" w:cs="Times New Roman"/>
          <w:sz w:val="23"/>
          <w:szCs w:val="23"/>
        </w:rPr>
        <w:t>Tel. 8 5 236 41 00</w:t>
      </w:r>
      <w:r w:rsidRPr="00F5020A">
        <w:rPr>
          <w:rFonts w:ascii="Times New Roman" w:eastAsia="Times New Roman" w:hAnsi="Times New Roman" w:cs="Times New Roman"/>
          <w:sz w:val="23"/>
          <w:szCs w:val="23"/>
        </w:rPr>
        <w:tab/>
      </w:r>
      <w:r w:rsidRPr="00F5020A">
        <w:rPr>
          <w:rFonts w:ascii="Times New Roman" w:eastAsia="Times New Roman" w:hAnsi="Times New Roman" w:cs="Times New Roman"/>
          <w:sz w:val="23"/>
          <w:szCs w:val="23"/>
        </w:rPr>
        <w:tab/>
      </w:r>
      <w:r w:rsidR="00A24A00">
        <w:rPr>
          <w:rFonts w:ascii="Times New Roman" w:eastAsia="Times New Roman" w:hAnsi="Times New Roman" w:cs="Times New Roman"/>
          <w:sz w:val="23"/>
          <w:szCs w:val="23"/>
        </w:rPr>
        <w:tab/>
      </w:r>
      <w:r w:rsidR="00A24A00" w:rsidRPr="00A24A00">
        <w:rPr>
          <w:rFonts w:ascii="Times New Roman" w:eastAsia="Times New Roman" w:hAnsi="Times New Roman" w:cs="Times New Roman"/>
          <w:sz w:val="23"/>
          <w:szCs w:val="23"/>
        </w:rPr>
        <w:t>A. s. LT797044060008057533</w:t>
      </w:r>
    </w:p>
    <w:p w14:paraId="525EC4A9" w14:textId="483426E5" w:rsidR="009422E6" w:rsidRPr="00F5020A" w:rsidRDefault="009422E6" w:rsidP="009422E6">
      <w:pPr>
        <w:suppressAutoHyphens/>
        <w:autoSpaceDN w:val="0"/>
        <w:spacing w:after="0" w:line="240" w:lineRule="auto"/>
        <w:ind w:left="360" w:hanging="360"/>
        <w:jc w:val="both"/>
        <w:textAlignment w:val="baseline"/>
        <w:rPr>
          <w:rFonts w:ascii="Times New Roman" w:eastAsia="Times New Roman" w:hAnsi="Times New Roman" w:cs="Times New Roman"/>
          <w:sz w:val="23"/>
          <w:szCs w:val="23"/>
        </w:rPr>
      </w:pPr>
      <w:r w:rsidRPr="00F5020A">
        <w:rPr>
          <w:rFonts w:ascii="Times New Roman" w:eastAsia="Times New Roman" w:hAnsi="Times New Roman" w:cs="Times New Roman"/>
          <w:sz w:val="23"/>
          <w:szCs w:val="23"/>
        </w:rPr>
        <w:t xml:space="preserve">A. s. LT217300010002484333 </w:t>
      </w:r>
      <w:r w:rsidRPr="00F5020A">
        <w:rPr>
          <w:rFonts w:ascii="Times New Roman" w:eastAsia="Times New Roman" w:hAnsi="Times New Roman" w:cs="Times New Roman"/>
          <w:sz w:val="23"/>
          <w:szCs w:val="23"/>
        </w:rPr>
        <w:tab/>
      </w:r>
      <w:r w:rsidRPr="00F5020A">
        <w:rPr>
          <w:rFonts w:ascii="Times New Roman" w:eastAsia="Times New Roman" w:hAnsi="Times New Roman" w:cs="Times New Roman"/>
          <w:sz w:val="23"/>
          <w:szCs w:val="23"/>
        </w:rPr>
        <w:tab/>
      </w:r>
      <w:r w:rsidR="00A24A00" w:rsidRPr="00A24A00">
        <w:rPr>
          <w:rFonts w:ascii="Times New Roman" w:eastAsia="Times New Roman" w:hAnsi="Times New Roman" w:cs="Times New Roman"/>
          <w:sz w:val="23"/>
          <w:szCs w:val="23"/>
        </w:rPr>
        <w:t>AB SEB bankas</w:t>
      </w:r>
      <w:r w:rsidRPr="00F5020A">
        <w:rPr>
          <w:rFonts w:ascii="Times New Roman" w:eastAsia="Times New Roman" w:hAnsi="Times New Roman" w:cs="Times New Roman"/>
          <w:sz w:val="23"/>
          <w:szCs w:val="23"/>
        </w:rPr>
        <w:t xml:space="preserve"> </w:t>
      </w:r>
    </w:p>
    <w:p w14:paraId="18AB740B" w14:textId="008D00AC" w:rsidR="009422E6" w:rsidRPr="00F5020A" w:rsidRDefault="009422E6" w:rsidP="009422E6">
      <w:pPr>
        <w:suppressAutoHyphens/>
        <w:autoSpaceDN w:val="0"/>
        <w:spacing w:after="0" w:line="240" w:lineRule="auto"/>
        <w:ind w:left="360" w:hanging="360"/>
        <w:jc w:val="both"/>
        <w:textAlignment w:val="baseline"/>
        <w:rPr>
          <w:rFonts w:ascii="Times New Roman" w:eastAsia="Times New Roman" w:hAnsi="Times New Roman" w:cs="Times New Roman"/>
          <w:sz w:val="23"/>
          <w:szCs w:val="23"/>
        </w:rPr>
      </w:pPr>
      <w:r w:rsidRPr="00F5020A">
        <w:rPr>
          <w:rFonts w:ascii="Times New Roman" w:eastAsia="Times New Roman" w:hAnsi="Times New Roman" w:cs="Times New Roman"/>
          <w:sz w:val="23"/>
          <w:szCs w:val="23"/>
        </w:rPr>
        <w:t>AB Swedbank</w:t>
      </w:r>
      <w:r w:rsidRPr="00F5020A">
        <w:rPr>
          <w:rFonts w:ascii="Times New Roman" w:eastAsia="Times New Roman" w:hAnsi="Times New Roman" w:cs="Times New Roman"/>
          <w:sz w:val="23"/>
          <w:szCs w:val="23"/>
        </w:rPr>
        <w:tab/>
      </w:r>
      <w:r w:rsidRPr="00F5020A">
        <w:rPr>
          <w:rFonts w:ascii="Times New Roman" w:eastAsia="Times New Roman" w:hAnsi="Times New Roman" w:cs="Times New Roman"/>
          <w:sz w:val="23"/>
          <w:szCs w:val="23"/>
        </w:rPr>
        <w:tab/>
      </w:r>
      <w:r w:rsidRPr="00F5020A">
        <w:rPr>
          <w:rFonts w:ascii="Times New Roman" w:eastAsia="Times New Roman" w:hAnsi="Times New Roman" w:cs="Times New Roman"/>
          <w:sz w:val="23"/>
          <w:szCs w:val="23"/>
        </w:rPr>
        <w:tab/>
      </w:r>
      <w:r w:rsidR="00A24A00" w:rsidRPr="00A24A00">
        <w:rPr>
          <w:rFonts w:ascii="Times New Roman" w:eastAsia="Times New Roman" w:hAnsi="Times New Roman" w:cs="Times New Roman"/>
          <w:sz w:val="23"/>
          <w:szCs w:val="23"/>
        </w:rPr>
        <w:t>PVM mokėtojo kodas: LT114486314</w:t>
      </w:r>
      <w:r w:rsidRPr="00F5020A">
        <w:rPr>
          <w:rFonts w:ascii="Times New Roman" w:eastAsia="Times New Roman" w:hAnsi="Times New Roman" w:cs="Times New Roman"/>
          <w:sz w:val="23"/>
          <w:szCs w:val="23"/>
        </w:rPr>
        <w:tab/>
      </w:r>
    </w:p>
    <w:p w14:paraId="048F8C03" w14:textId="3A490C8B" w:rsidR="009422E6" w:rsidRDefault="009422E6" w:rsidP="009422E6">
      <w:pPr>
        <w:suppressAutoHyphens/>
        <w:autoSpaceDN w:val="0"/>
        <w:spacing w:after="0" w:line="240" w:lineRule="auto"/>
        <w:ind w:left="360" w:hanging="360"/>
        <w:jc w:val="both"/>
        <w:textAlignment w:val="baseline"/>
        <w:rPr>
          <w:rFonts w:ascii="Times New Roman" w:eastAsia="Times New Roman" w:hAnsi="Times New Roman" w:cs="Times New Roman"/>
          <w:sz w:val="23"/>
          <w:szCs w:val="23"/>
        </w:rPr>
      </w:pPr>
      <w:r w:rsidRPr="00F5020A">
        <w:rPr>
          <w:rFonts w:ascii="Times New Roman" w:eastAsia="Times New Roman" w:hAnsi="Times New Roman" w:cs="Times New Roman"/>
          <w:sz w:val="23"/>
          <w:szCs w:val="23"/>
        </w:rPr>
        <w:t>PVM mokėtojo kodas: LT100000950313</w:t>
      </w:r>
      <w:r w:rsidRPr="00F5020A">
        <w:rPr>
          <w:rFonts w:ascii="Times New Roman" w:eastAsia="Times New Roman" w:hAnsi="Times New Roman" w:cs="Times New Roman"/>
          <w:sz w:val="23"/>
          <w:szCs w:val="23"/>
        </w:rPr>
        <w:tab/>
      </w:r>
    </w:p>
    <w:p w14:paraId="1F72F7FB" w14:textId="77777777" w:rsidR="008C6C4C" w:rsidRPr="00F5020A" w:rsidRDefault="008C6C4C" w:rsidP="009422E6">
      <w:pPr>
        <w:suppressAutoHyphens/>
        <w:autoSpaceDN w:val="0"/>
        <w:spacing w:after="0" w:line="240" w:lineRule="auto"/>
        <w:ind w:left="360" w:hanging="360"/>
        <w:jc w:val="both"/>
        <w:textAlignment w:val="baseline"/>
        <w:rPr>
          <w:rFonts w:ascii="Times New Roman" w:eastAsia="Times New Roman" w:hAnsi="Times New Roman" w:cs="Times New Roman"/>
          <w:sz w:val="23"/>
          <w:szCs w:val="23"/>
        </w:rPr>
      </w:pPr>
    </w:p>
    <w:p w14:paraId="1C775578" w14:textId="5752DD88" w:rsidR="00B75C17" w:rsidRPr="00A24A00" w:rsidRDefault="00A24A00" w:rsidP="009422E6">
      <w:pPr>
        <w:tabs>
          <w:tab w:val="left" w:pos="5103"/>
        </w:tabs>
        <w:suppressAutoHyphens/>
        <w:autoSpaceDN w:val="0"/>
        <w:spacing w:after="0" w:line="240" w:lineRule="auto"/>
        <w:textAlignment w:val="baseline"/>
        <w:rPr>
          <w:rFonts w:ascii="Times New Roman" w:eastAsia="Times New Roman" w:hAnsi="Times New Roman" w:cs="Times New Roman"/>
          <w:sz w:val="23"/>
          <w:szCs w:val="23"/>
        </w:rPr>
      </w:pPr>
      <w:r w:rsidRPr="00A24A00">
        <w:rPr>
          <w:rFonts w:ascii="Times New Roman" w:eastAsia="Times New Roman" w:hAnsi="Times New Roman" w:cs="Times New Roman"/>
          <w:sz w:val="23"/>
          <w:szCs w:val="23"/>
        </w:rPr>
        <w:t>Gintaras Kacevičius</w:t>
      </w:r>
      <w:r>
        <w:rPr>
          <w:rFonts w:ascii="Times New Roman" w:eastAsia="Times New Roman" w:hAnsi="Times New Roman" w:cs="Times New Roman"/>
          <w:sz w:val="23"/>
          <w:szCs w:val="23"/>
        </w:rPr>
        <w:tab/>
      </w:r>
      <w:r w:rsidRPr="00A24A00">
        <w:rPr>
          <w:rFonts w:ascii="Times New Roman" w:eastAsia="Times New Roman" w:hAnsi="Times New Roman" w:cs="Times New Roman"/>
          <w:sz w:val="23"/>
          <w:szCs w:val="23"/>
        </w:rPr>
        <w:t xml:space="preserve">Rasa </w:t>
      </w:r>
      <w:proofErr w:type="spellStart"/>
      <w:r w:rsidRPr="00A24A00">
        <w:rPr>
          <w:rFonts w:ascii="Times New Roman" w:eastAsia="Times New Roman" w:hAnsi="Times New Roman" w:cs="Times New Roman"/>
          <w:sz w:val="23"/>
          <w:szCs w:val="23"/>
        </w:rPr>
        <w:t>Montvilė</w:t>
      </w:r>
      <w:proofErr w:type="spellEnd"/>
    </w:p>
    <w:p w14:paraId="7776AC57" w14:textId="5EA852FA" w:rsidR="00A24A00" w:rsidRPr="00A24A00" w:rsidRDefault="00A24A00" w:rsidP="009422E6">
      <w:pPr>
        <w:tabs>
          <w:tab w:val="left" w:pos="5103"/>
        </w:tabs>
        <w:suppressAutoHyphens/>
        <w:autoSpaceDN w:val="0"/>
        <w:spacing w:after="0" w:line="240" w:lineRule="auto"/>
        <w:textAlignment w:val="baseline"/>
        <w:rPr>
          <w:rFonts w:ascii="Times New Roman" w:eastAsia="Times New Roman" w:hAnsi="Times New Roman" w:cs="Times New Roman"/>
          <w:sz w:val="23"/>
          <w:szCs w:val="23"/>
        </w:rPr>
      </w:pPr>
      <w:r w:rsidRPr="00A24A00">
        <w:rPr>
          <w:rFonts w:ascii="Times New Roman" w:eastAsia="Times New Roman" w:hAnsi="Times New Roman" w:cs="Times New Roman"/>
          <w:sz w:val="23"/>
          <w:szCs w:val="23"/>
        </w:rPr>
        <w:t>Direktorius</w:t>
      </w:r>
      <w:r>
        <w:rPr>
          <w:rFonts w:ascii="Times New Roman" w:eastAsia="Times New Roman" w:hAnsi="Times New Roman" w:cs="Times New Roman"/>
          <w:sz w:val="23"/>
          <w:szCs w:val="23"/>
        </w:rPr>
        <w:tab/>
      </w:r>
      <w:r w:rsidRPr="00A24A00">
        <w:rPr>
          <w:rFonts w:ascii="Times New Roman" w:eastAsia="Times New Roman" w:hAnsi="Times New Roman" w:cs="Times New Roman"/>
          <w:sz w:val="23"/>
          <w:szCs w:val="23"/>
        </w:rPr>
        <w:t>Generalinė direktorė</w:t>
      </w:r>
    </w:p>
    <w:p w14:paraId="0A380FEE" w14:textId="77777777" w:rsidR="001401A1" w:rsidRDefault="009422E6" w:rsidP="009422E6">
      <w:pPr>
        <w:tabs>
          <w:tab w:val="left" w:pos="5103"/>
        </w:tabs>
        <w:suppressAutoHyphens/>
        <w:autoSpaceDN w:val="0"/>
        <w:spacing w:after="0" w:line="240" w:lineRule="auto"/>
        <w:textAlignment w:val="baseline"/>
        <w:rPr>
          <w:rFonts w:ascii="Times New Roman" w:eastAsia="Times New Roman" w:hAnsi="Times New Roman" w:cs="Times New Roman"/>
          <w:sz w:val="23"/>
          <w:szCs w:val="23"/>
        </w:rPr>
        <w:sectPr w:rsidR="001401A1" w:rsidSect="009F0A91">
          <w:headerReference w:type="default" r:id="rId10"/>
          <w:pgSz w:w="11906" w:h="16838"/>
          <w:pgMar w:top="993" w:right="991" w:bottom="1134" w:left="1134" w:header="567" w:footer="567" w:gutter="0"/>
          <w:cols w:space="1296"/>
          <w:titlePg/>
          <w:docGrid w:linePitch="360"/>
        </w:sectPr>
      </w:pPr>
      <w:r w:rsidRPr="00F5020A">
        <w:rPr>
          <w:rFonts w:ascii="Times New Roman" w:eastAsia="Times New Roman" w:hAnsi="Times New Roman" w:cs="Times New Roman"/>
          <w:sz w:val="23"/>
          <w:szCs w:val="23"/>
        </w:rPr>
        <w:tab/>
      </w:r>
    </w:p>
    <w:p w14:paraId="2CE18550" w14:textId="5926048D" w:rsidR="001401A1" w:rsidRPr="001401A1" w:rsidRDefault="001401A1" w:rsidP="001401A1">
      <w:pPr>
        <w:tabs>
          <w:tab w:val="left" w:pos="5103"/>
        </w:tabs>
        <w:suppressAutoHyphens/>
        <w:autoSpaceDN w:val="0"/>
        <w:spacing w:after="0" w:line="240" w:lineRule="auto"/>
        <w:jc w:val="right"/>
        <w:textAlignment w:val="baseline"/>
        <w:rPr>
          <w:rFonts w:ascii="Times New Roman" w:eastAsia="Times New Roman" w:hAnsi="Times New Roman" w:cs="Times New Roman"/>
          <w:sz w:val="23"/>
          <w:szCs w:val="23"/>
        </w:rPr>
      </w:pPr>
      <w:r w:rsidRPr="001401A1">
        <w:rPr>
          <w:rFonts w:ascii="Times New Roman" w:eastAsia="Times New Roman" w:hAnsi="Times New Roman" w:cs="Times New Roman"/>
          <w:sz w:val="23"/>
          <w:szCs w:val="23"/>
        </w:rPr>
        <w:t xml:space="preserve">Pirkimo pardavimo sutarties Nr. 1SUT- </w:t>
      </w:r>
      <w:r w:rsidR="005D02B7">
        <w:rPr>
          <w:rFonts w:ascii="Times New Roman" w:eastAsia="Times New Roman" w:hAnsi="Times New Roman" w:cs="Times New Roman"/>
          <w:sz w:val="23"/>
          <w:szCs w:val="23"/>
        </w:rPr>
        <w:t xml:space="preserve">       </w:t>
      </w:r>
    </w:p>
    <w:p w14:paraId="5E78A311" w14:textId="79446446" w:rsidR="009422E6" w:rsidRDefault="001401A1" w:rsidP="001401A1">
      <w:pPr>
        <w:tabs>
          <w:tab w:val="left" w:pos="5103"/>
        </w:tabs>
        <w:suppressAutoHyphens/>
        <w:autoSpaceDN w:val="0"/>
        <w:spacing w:after="0" w:line="240" w:lineRule="auto"/>
        <w:jc w:val="right"/>
        <w:textAlignment w:val="baseline"/>
        <w:rPr>
          <w:rFonts w:ascii="Times New Roman" w:eastAsia="Times New Roman" w:hAnsi="Times New Roman" w:cs="Times New Roman"/>
          <w:sz w:val="23"/>
          <w:szCs w:val="23"/>
        </w:rPr>
      </w:pPr>
      <w:r w:rsidRPr="001401A1">
        <w:rPr>
          <w:rFonts w:ascii="Times New Roman" w:eastAsia="Times New Roman" w:hAnsi="Times New Roman" w:cs="Times New Roman"/>
          <w:sz w:val="23"/>
          <w:szCs w:val="23"/>
        </w:rPr>
        <w:t>priedas</w:t>
      </w:r>
    </w:p>
    <w:p w14:paraId="1E4D720F" w14:textId="1C1D6DB6" w:rsidR="001401A1" w:rsidRDefault="001401A1" w:rsidP="001401A1">
      <w:pPr>
        <w:tabs>
          <w:tab w:val="left" w:pos="5103"/>
        </w:tabs>
        <w:suppressAutoHyphens/>
        <w:autoSpaceDN w:val="0"/>
        <w:spacing w:after="0" w:line="240" w:lineRule="auto"/>
        <w:jc w:val="right"/>
        <w:textAlignment w:val="baseline"/>
        <w:rPr>
          <w:rFonts w:ascii="Times New Roman" w:eastAsia="Times New Roman" w:hAnsi="Times New Roman" w:cs="Times New Roman"/>
          <w:sz w:val="23"/>
          <w:szCs w:val="23"/>
        </w:rPr>
      </w:pPr>
    </w:p>
    <w:p w14:paraId="3006A4CD" w14:textId="6A35AAFC" w:rsidR="001401A1" w:rsidRDefault="001401A1" w:rsidP="001401A1">
      <w:pPr>
        <w:tabs>
          <w:tab w:val="left" w:pos="5103"/>
        </w:tabs>
        <w:suppressAutoHyphens/>
        <w:autoSpaceDN w:val="0"/>
        <w:spacing w:after="0" w:line="240" w:lineRule="auto"/>
        <w:jc w:val="center"/>
        <w:textAlignment w:val="baseline"/>
        <w:rPr>
          <w:rFonts w:ascii="Times New Roman" w:eastAsia="Times New Roman" w:hAnsi="Times New Roman" w:cs="Times New Roman"/>
          <w:b/>
          <w:sz w:val="24"/>
          <w:szCs w:val="24"/>
        </w:rPr>
      </w:pPr>
      <w:r w:rsidRPr="001401A1">
        <w:rPr>
          <w:rFonts w:ascii="Times New Roman" w:eastAsia="Times New Roman" w:hAnsi="Times New Roman" w:cs="Times New Roman"/>
          <w:b/>
          <w:sz w:val="24"/>
          <w:szCs w:val="24"/>
        </w:rPr>
        <w:t xml:space="preserve">IMUNINIO VAISTINIO PREPARATO </w:t>
      </w:r>
      <w:r w:rsidRPr="001401A1">
        <w:rPr>
          <w:rFonts w:ascii="Times New Roman" w:eastAsia="Times New Roman" w:hAnsi="Times New Roman" w:cs="Times New Roman"/>
          <w:b/>
          <w:i/>
          <w:iCs/>
          <w:sz w:val="24"/>
          <w:szCs w:val="24"/>
        </w:rPr>
        <w:t>PNEUMOKOKINĖS POLISACHARIDINĖS KONJUGUOTOS (ADSORBUOTOS) VAKCINOS VAIKAMS IKI 2 M. AMŽIAUS</w:t>
      </w:r>
      <w:r w:rsidRPr="001401A1">
        <w:rPr>
          <w:rFonts w:ascii="Times New Roman" w:eastAsia="Times New Roman" w:hAnsi="Times New Roman" w:cs="Times New Roman"/>
          <w:b/>
          <w:sz w:val="24"/>
          <w:szCs w:val="24"/>
        </w:rPr>
        <w:t>, SKIRTOS IMUNOPROFILAKTIKOS PROGRAMAI VYKDYTI, PERKAMOS IŠ UAB „TAMRO“, SPECIFIKACIJA</w:t>
      </w:r>
    </w:p>
    <w:p w14:paraId="27ED8766" w14:textId="5E702593" w:rsidR="001401A1" w:rsidRDefault="001401A1" w:rsidP="001401A1">
      <w:pPr>
        <w:tabs>
          <w:tab w:val="left" w:pos="5103"/>
        </w:tabs>
        <w:suppressAutoHyphens/>
        <w:autoSpaceDN w:val="0"/>
        <w:spacing w:after="0" w:line="240" w:lineRule="auto"/>
        <w:jc w:val="center"/>
        <w:textAlignment w:val="baseline"/>
        <w:rPr>
          <w:rFonts w:ascii="Times New Roman" w:eastAsia="Times New Roman" w:hAnsi="Times New Roman" w:cs="Times New Roman"/>
          <w:b/>
          <w:sz w:val="24"/>
          <w:szCs w:val="24"/>
        </w:rPr>
      </w:pPr>
    </w:p>
    <w:p w14:paraId="0F5E6A39" w14:textId="341DBCD0" w:rsidR="001401A1" w:rsidRDefault="001401A1" w:rsidP="001401A1">
      <w:pPr>
        <w:tabs>
          <w:tab w:val="left" w:pos="5103"/>
        </w:tabs>
        <w:suppressAutoHyphens/>
        <w:autoSpaceDN w:val="0"/>
        <w:spacing w:after="0" w:line="240" w:lineRule="auto"/>
        <w:jc w:val="center"/>
        <w:textAlignment w:val="baseline"/>
        <w:rPr>
          <w:rFonts w:ascii="Times New Roman" w:eastAsia="Times New Roman" w:hAnsi="Times New Roman" w:cs="Times New Roman"/>
          <w:b/>
          <w:sz w:val="24"/>
          <w:szCs w:val="24"/>
        </w:rPr>
      </w:pPr>
    </w:p>
    <w:tbl>
      <w:tblPr>
        <w:tblW w:w="14354" w:type="dxa"/>
        <w:tblInd w:w="-5" w:type="dxa"/>
        <w:tblLook w:val="04A0" w:firstRow="1" w:lastRow="0" w:firstColumn="1" w:lastColumn="0" w:noHBand="0" w:noVBand="1"/>
      </w:tblPr>
      <w:tblGrid>
        <w:gridCol w:w="3261"/>
        <w:gridCol w:w="3098"/>
        <w:gridCol w:w="1721"/>
        <w:gridCol w:w="1545"/>
        <w:gridCol w:w="1559"/>
        <w:gridCol w:w="1585"/>
        <w:gridCol w:w="1585"/>
      </w:tblGrid>
      <w:tr w:rsidR="001401A1" w:rsidRPr="001401A1" w14:paraId="03C57AE6" w14:textId="77777777" w:rsidTr="001401A1">
        <w:trPr>
          <w:trHeight w:val="449"/>
        </w:trPr>
        <w:tc>
          <w:tcPr>
            <w:tcW w:w="63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786AB81" w14:textId="77777777" w:rsidR="001401A1" w:rsidRPr="001401A1" w:rsidRDefault="001401A1" w:rsidP="001401A1">
            <w:pPr>
              <w:suppressAutoHyphens/>
              <w:autoSpaceDN w:val="0"/>
              <w:spacing w:after="0" w:line="240" w:lineRule="auto"/>
              <w:jc w:val="center"/>
              <w:textAlignment w:val="baseline"/>
              <w:rPr>
                <w:rFonts w:ascii="Times New Roman" w:eastAsia="Times New Roman" w:hAnsi="Times New Roman" w:cs="Times New Roman"/>
                <w:bCs/>
                <w:sz w:val="23"/>
                <w:szCs w:val="23"/>
                <w:lang w:eastAsia="lt-LT"/>
              </w:rPr>
            </w:pPr>
            <w:r w:rsidRPr="001401A1">
              <w:rPr>
                <w:rFonts w:ascii="Times New Roman" w:eastAsia="Times New Roman" w:hAnsi="Times New Roman" w:cs="Times New Roman"/>
                <w:bCs/>
                <w:sz w:val="24"/>
                <w:szCs w:val="23"/>
                <w:lang w:eastAsia="lt-LT"/>
              </w:rPr>
              <w:t>Imuninio preparato pavadinimas</w:t>
            </w:r>
          </w:p>
        </w:tc>
        <w:tc>
          <w:tcPr>
            <w:tcW w:w="1721" w:type="dxa"/>
            <w:vMerge w:val="restart"/>
            <w:tcBorders>
              <w:top w:val="single" w:sz="4" w:space="0" w:color="auto"/>
              <w:left w:val="single" w:sz="4" w:space="0" w:color="auto"/>
              <w:right w:val="single" w:sz="4" w:space="0" w:color="auto"/>
            </w:tcBorders>
            <w:shd w:val="clear" w:color="auto" w:fill="auto"/>
            <w:vAlign w:val="center"/>
          </w:tcPr>
          <w:p w14:paraId="246E417E" w14:textId="77777777" w:rsidR="001401A1" w:rsidRPr="001401A1" w:rsidRDefault="001401A1" w:rsidP="001401A1">
            <w:pPr>
              <w:suppressAutoHyphens/>
              <w:autoSpaceDN w:val="0"/>
              <w:spacing w:after="0" w:line="240" w:lineRule="auto"/>
              <w:jc w:val="center"/>
              <w:textAlignment w:val="baseline"/>
              <w:rPr>
                <w:rFonts w:ascii="Times New Roman" w:eastAsia="Times New Roman" w:hAnsi="Times New Roman" w:cs="Times New Roman"/>
                <w:color w:val="000000"/>
                <w:sz w:val="24"/>
                <w:szCs w:val="24"/>
                <w:lang w:eastAsia="lt-LT"/>
              </w:rPr>
            </w:pPr>
            <w:r w:rsidRPr="001401A1">
              <w:rPr>
                <w:rFonts w:ascii="Times New Roman" w:eastAsia="Times New Roman" w:hAnsi="Times New Roman" w:cs="Times New Roman"/>
                <w:color w:val="000000"/>
                <w:sz w:val="24"/>
                <w:szCs w:val="24"/>
                <w:lang w:eastAsia="lt-LT"/>
              </w:rPr>
              <w:t>Farmacinė forma</w:t>
            </w:r>
          </w:p>
        </w:tc>
        <w:tc>
          <w:tcPr>
            <w:tcW w:w="1545" w:type="dxa"/>
            <w:vMerge w:val="restart"/>
            <w:tcBorders>
              <w:top w:val="single" w:sz="4" w:space="0" w:color="auto"/>
              <w:left w:val="single" w:sz="4" w:space="0" w:color="auto"/>
              <w:right w:val="single" w:sz="4" w:space="0" w:color="auto"/>
            </w:tcBorders>
            <w:shd w:val="clear" w:color="auto" w:fill="auto"/>
            <w:vAlign w:val="center"/>
            <w:hideMark/>
          </w:tcPr>
          <w:p w14:paraId="34D33925" w14:textId="77777777" w:rsidR="001401A1" w:rsidRPr="001401A1" w:rsidRDefault="001401A1" w:rsidP="001401A1">
            <w:pPr>
              <w:spacing w:after="0" w:line="240" w:lineRule="auto"/>
              <w:jc w:val="center"/>
              <w:rPr>
                <w:rFonts w:ascii="Times New Roman" w:eastAsia="Times New Roman" w:hAnsi="Times New Roman" w:cs="Times New Roman"/>
                <w:color w:val="000000"/>
                <w:sz w:val="24"/>
                <w:szCs w:val="24"/>
                <w:lang w:eastAsia="lt-LT"/>
              </w:rPr>
            </w:pPr>
            <w:r w:rsidRPr="001401A1">
              <w:rPr>
                <w:rFonts w:ascii="Times New Roman" w:eastAsia="Times New Roman" w:hAnsi="Times New Roman" w:cs="Times New Roman"/>
                <w:color w:val="000000"/>
                <w:sz w:val="24"/>
                <w:szCs w:val="24"/>
                <w:lang w:eastAsia="lt-LT"/>
              </w:rPr>
              <w:t>Numatomas pirkti kiekis, dozėmis</w:t>
            </w:r>
          </w:p>
        </w:tc>
        <w:tc>
          <w:tcPr>
            <w:tcW w:w="1559" w:type="dxa"/>
            <w:vMerge w:val="restart"/>
            <w:tcBorders>
              <w:top w:val="single" w:sz="4" w:space="0" w:color="auto"/>
              <w:left w:val="single" w:sz="4" w:space="0" w:color="auto"/>
              <w:right w:val="single" w:sz="4" w:space="0" w:color="auto"/>
            </w:tcBorders>
            <w:shd w:val="clear" w:color="auto" w:fill="auto"/>
            <w:vAlign w:val="center"/>
            <w:hideMark/>
          </w:tcPr>
          <w:p w14:paraId="26440707" w14:textId="77777777" w:rsidR="001401A1" w:rsidRPr="001401A1" w:rsidRDefault="001401A1" w:rsidP="001401A1">
            <w:pPr>
              <w:spacing w:after="0" w:line="240" w:lineRule="auto"/>
              <w:jc w:val="center"/>
              <w:rPr>
                <w:rFonts w:ascii="Times New Roman" w:eastAsia="Times New Roman" w:hAnsi="Times New Roman" w:cs="Times New Roman"/>
                <w:color w:val="000000"/>
                <w:sz w:val="24"/>
                <w:szCs w:val="24"/>
                <w:lang w:eastAsia="lt-LT"/>
              </w:rPr>
            </w:pPr>
            <w:r w:rsidRPr="001401A1">
              <w:rPr>
                <w:rFonts w:ascii="Times New Roman" w:eastAsia="Times New Roman" w:hAnsi="Times New Roman" w:cs="Times New Roman"/>
                <w:color w:val="000000"/>
                <w:sz w:val="24"/>
                <w:szCs w:val="24"/>
                <w:lang w:eastAsia="lt-LT"/>
              </w:rPr>
              <w:t>1 dozės kaina EUR be PVM</w:t>
            </w:r>
          </w:p>
        </w:tc>
        <w:tc>
          <w:tcPr>
            <w:tcW w:w="317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1ACE4F11" w14:textId="77777777" w:rsidR="001401A1" w:rsidRPr="001401A1" w:rsidRDefault="001401A1" w:rsidP="001401A1">
            <w:pPr>
              <w:spacing w:after="120" w:line="240" w:lineRule="auto"/>
              <w:jc w:val="center"/>
              <w:rPr>
                <w:rFonts w:ascii="Times New Roman" w:eastAsia="Times New Roman" w:hAnsi="Times New Roman" w:cs="Times New Roman"/>
                <w:color w:val="000000"/>
                <w:sz w:val="24"/>
                <w:szCs w:val="24"/>
                <w:lang w:eastAsia="lt-LT"/>
              </w:rPr>
            </w:pPr>
            <w:r w:rsidRPr="001401A1">
              <w:rPr>
                <w:rFonts w:ascii="Times New Roman" w:eastAsia="Times New Roman" w:hAnsi="Times New Roman" w:cs="Times New Roman"/>
                <w:color w:val="000000"/>
                <w:sz w:val="24"/>
                <w:szCs w:val="24"/>
                <w:lang w:eastAsia="lt-LT"/>
              </w:rPr>
              <w:t>Suma EUR</w:t>
            </w:r>
          </w:p>
          <w:p w14:paraId="77BC0980" w14:textId="77777777" w:rsidR="001401A1" w:rsidRPr="001401A1" w:rsidRDefault="001401A1" w:rsidP="001401A1">
            <w:pPr>
              <w:suppressAutoHyphens/>
              <w:autoSpaceDN w:val="0"/>
              <w:spacing w:after="120" w:line="240" w:lineRule="auto"/>
              <w:jc w:val="center"/>
              <w:textAlignment w:val="baseline"/>
              <w:rPr>
                <w:rFonts w:ascii="Times New Roman" w:eastAsia="Times New Roman" w:hAnsi="Times New Roman" w:cs="Times New Roman"/>
                <w:sz w:val="24"/>
                <w:szCs w:val="24"/>
                <w:lang w:eastAsia="lt-LT"/>
              </w:rPr>
            </w:pPr>
          </w:p>
        </w:tc>
      </w:tr>
      <w:tr w:rsidR="001401A1" w:rsidRPr="001401A1" w14:paraId="5A524237" w14:textId="77777777" w:rsidTr="001401A1">
        <w:trPr>
          <w:trHeight w:val="461"/>
        </w:trPr>
        <w:tc>
          <w:tcPr>
            <w:tcW w:w="3261" w:type="dxa"/>
            <w:tcBorders>
              <w:top w:val="single" w:sz="4" w:space="0" w:color="auto"/>
              <w:left w:val="single" w:sz="4" w:space="0" w:color="auto"/>
              <w:right w:val="single" w:sz="4" w:space="0" w:color="auto"/>
            </w:tcBorders>
            <w:shd w:val="clear" w:color="auto" w:fill="auto"/>
            <w:vAlign w:val="center"/>
          </w:tcPr>
          <w:p w14:paraId="4A0885B9" w14:textId="77777777" w:rsidR="001401A1" w:rsidRPr="001401A1" w:rsidRDefault="001401A1" w:rsidP="001401A1">
            <w:pPr>
              <w:suppressAutoHyphens/>
              <w:autoSpaceDN w:val="0"/>
              <w:spacing w:after="0" w:line="240" w:lineRule="auto"/>
              <w:jc w:val="center"/>
              <w:textAlignment w:val="baseline"/>
              <w:rPr>
                <w:rFonts w:ascii="Times New Roman" w:eastAsia="Times New Roman" w:hAnsi="Times New Roman" w:cs="Times New Roman"/>
                <w:color w:val="000000"/>
                <w:sz w:val="24"/>
                <w:szCs w:val="24"/>
                <w:lang w:eastAsia="lt-LT"/>
              </w:rPr>
            </w:pPr>
            <w:r w:rsidRPr="001401A1">
              <w:rPr>
                <w:rFonts w:ascii="Times New Roman" w:eastAsia="Times New Roman" w:hAnsi="Times New Roman" w:cs="Times New Roman"/>
                <w:sz w:val="24"/>
                <w:szCs w:val="20"/>
                <w:lang w:eastAsia="lt-LT"/>
              </w:rPr>
              <w:t>Tarptautinis</w:t>
            </w:r>
          </w:p>
        </w:tc>
        <w:tc>
          <w:tcPr>
            <w:tcW w:w="3098" w:type="dxa"/>
            <w:tcBorders>
              <w:top w:val="single" w:sz="4" w:space="0" w:color="auto"/>
              <w:left w:val="single" w:sz="4" w:space="0" w:color="auto"/>
              <w:bottom w:val="single" w:sz="4" w:space="0" w:color="auto"/>
              <w:right w:val="single" w:sz="4" w:space="0" w:color="auto"/>
            </w:tcBorders>
            <w:shd w:val="clear" w:color="auto" w:fill="auto"/>
            <w:vAlign w:val="center"/>
          </w:tcPr>
          <w:p w14:paraId="43FEDE94" w14:textId="77777777" w:rsidR="001401A1" w:rsidRPr="001401A1" w:rsidRDefault="001401A1" w:rsidP="001401A1">
            <w:pPr>
              <w:suppressAutoHyphens/>
              <w:autoSpaceDN w:val="0"/>
              <w:spacing w:after="0" w:line="240" w:lineRule="auto"/>
              <w:jc w:val="center"/>
              <w:textAlignment w:val="baseline"/>
              <w:rPr>
                <w:rFonts w:ascii="Times New Roman" w:eastAsia="Times New Roman" w:hAnsi="Times New Roman" w:cs="Times New Roman"/>
                <w:bCs/>
                <w:sz w:val="23"/>
                <w:szCs w:val="23"/>
                <w:lang w:eastAsia="lt-LT"/>
              </w:rPr>
            </w:pPr>
            <w:r w:rsidRPr="001401A1">
              <w:rPr>
                <w:rFonts w:ascii="Times New Roman" w:eastAsia="Times New Roman" w:hAnsi="Times New Roman" w:cs="Times New Roman"/>
                <w:sz w:val="24"/>
                <w:szCs w:val="20"/>
                <w:lang w:eastAsia="lt-LT"/>
              </w:rPr>
              <w:t>Firminis, kiekis pakuotėje</w:t>
            </w:r>
          </w:p>
        </w:tc>
        <w:tc>
          <w:tcPr>
            <w:tcW w:w="1721" w:type="dxa"/>
            <w:vMerge/>
            <w:tcBorders>
              <w:left w:val="single" w:sz="4" w:space="0" w:color="auto"/>
              <w:bottom w:val="single" w:sz="4" w:space="0" w:color="auto"/>
              <w:right w:val="single" w:sz="4" w:space="0" w:color="auto"/>
            </w:tcBorders>
            <w:shd w:val="clear" w:color="auto" w:fill="auto"/>
            <w:vAlign w:val="center"/>
          </w:tcPr>
          <w:p w14:paraId="23AD9B79" w14:textId="77777777" w:rsidR="001401A1" w:rsidRPr="001401A1" w:rsidRDefault="001401A1" w:rsidP="001401A1">
            <w:pPr>
              <w:suppressAutoHyphens/>
              <w:autoSpaceDN w:val="0"/>
              <w:spacing w:after="0" w:line="240" w:lineRule="auto"/>
              <w:jc w:val="center"/>
              <w:textAlignment w:val="baseline"/>
              <w:rPr>
                <w:rFonts w:ascii="Times New Roman" w:eastAsia="Times New Roman" w:hAnsi="Times New Roman" w:cs="Times New Roman"/>
                <w:bCs/>
                <w:sz w:val="23"/>
                <w:szCs w:val="23"/>
                <w:lang w:eastAsia="lt-LT"/>
              </w:rPr>
            </w:pPr>
          </w:p>
        </w:tc>
        <w:tc>
          <w:tcPr>
            <w:tcW w:w="1545" w:type="dxa"/>
            <w:vMerge/>
            <w:tcBorders>
              <w:left w:val="single" w:sz="4" w:space="0" w:color="auto"/>
              <w:bottom w:val="single" w:sz="4" w:space="0" w:color="auto"/>
              <w:right w:val="single" w:sz="4" w:space="0" w:color="auto"/>
            </w:tcBorders>
            <w:shd w:val="clear" w:color="auto" w:fill="auto"/>
            <w:vAlign w:val="center"/>
          </w:tcPr>
          <w:p w14:paraId="56324447" w14:textId="77777777" w:rsidR="001401A1" w:rsidRPr="001401A1" w:rsidRDefault="001401A1" w:rsidP="001401A1">
            <w:pPr>
              <w:spacing w:after="0" w:line="240" w:lineRule="auto"/>
              <w:jc w:val="center"/>
              <w:rPr>
                <w:rFonts w:ascii="Times New Roman" w:eastAsia="Times New Roman" w:hAnsi="Times New Roman" w:cs="Times New Roman"/>
                <w:color w:val="000000"/>
                <w:sz w:val="24"/>
                <w:szCs w:val="24"/>
                <w:lang w:eastAsia="lt-LT"/>
              </w:rPr>
            </w:pPr>
          </w:p>
        </w:tc>
        <w:tc>
          <w:tcPr>
            <w:tcW w:w="1559" w:type="dxa"/>
            <w:vMerge/>
            <w:tcBorders>
              <w:left w:val="single" w:sz="4" w:space="0" w:color="auto"/>
              <w:bottom w:val="single" w:sz="4" w:space="0" w:color="auto"/>
              <w:right w:val="single" w:sz="4" w:space="0" w:color="auto"/>
            </w:tcBorders>
            <w:shd w:val="clear" w:color="auto" w:fill="auto"/>
            <w:vAlign w:val="center"/>
          </w:tcPr>
          <w:p w14:paraId="61723108" w14:textId="77777777" w:rsidR="001401A1" w:rsidRPr="001401A1" w:rsidRDefault="001401A1" w:rsidP="001401A1">
            <w:pPr>
              <w:spacing w:after="0" w:line="240" w:lineRule="auto"/>
              <w:jc w:val="center"/>
              <w:rPr>
                <w:rFonts w:ascii="Times New Roman" w:eastAsia="Times New Roman" w:hAnsi="Times New Roman" w:cs="Times New Roman"/>
                <w:color w:val="000000"/>
                <w:sz w:val="24"/>
                <w:szCs w:val="24"/>
                <w:lang w:eastAsia="lt-LT"/>
              </w:rPr>
            </w:pPr>
          </w:p>
        </w:tc>
        <w:tc>
          <w:tcPr>
            <w:tcW w:w="1585" w:type="dxa"/>
            <w:tcBorders>
              <w:top w:val="single" w:sz="4" w:space="0" w:color="auto"/>
              <w:left w:val="single" w:sz="4" w:space="0" w:color="auto"/>
              <w:bottom w:val="single" w:sz="4" w:space="0" w:color="auto"/>
              <w:right w:val="single" w:sz="4" w:space="0" w:color="auto"/>
            </w:tcBorders>
            <w:shd w:val="clear" w:color="auto" w:fill="auto"/>
            <w:vAlign w:val="center"/>
          </w:tcPr>
          <w:p w14:paraId="74CFE68E" w14:textId="77777777" w:rsidR="001401A1" w:rsidRPr="001401A1" w:rsidRDefault="001401A1" w:rsidP="001401A1">
            <w:pPr>
              <w:spacing w:after="0" w:line="240" w:lineRule="auto"/>
              <w:jc w:val="center"/>
              <w:rPr>
                <w:rFonts w:ascii="Times New Roman" w:eastAsia="Times New Roman" w:hAnsi="Times New Roman" w:cs="Times New Roman"/>
                <w:color w:val="000000"/>
                <w:sz w:val="24"/>
                <w:szCs w:val="24"/>
                <w:lang w:eastAsia="lt-LT"/>
              </w:rPr>
            </w:pPr>
            <w:r w:rsidRPr="001401A1">
              <w:rPr>
                <w:rFonts w:ascii="Times New Roman" w:eastAsia="Times New Roman" w:hAnsi="Times New Roman" w:cs="Times New Roman"/>
                <w:color w:val="000000"/>
                <w:sz w:val="24"/>
                <w:szCs w:val="24"/>
                <w:lang w:eastAsia="lt-LT"/>
              </w:rPr>
              <w:t>be PVM</w:t>
            </w:r>
          </w:p>
        </w:tc>
        <w:tc>
          <w:tcPr>
            <w:tcW w:w="1585" w:type="dxa"/>
            <w:tcBorders>
              <w:top w:val="single" w:sz="4" w:space="0" w:color="auto"/>
              <w:left w:val="single" w:sz="4" w:space="0" w:color="auto"/>
              <w:bottom w:val="single" w:sz="4" w:space="0" w:color="auto"/>
              <w:right w:val="single" w:sz="4" w:space="0" w:color="auto"/>
            </w:tcBorders>
            <w:shd w:val="clear" w:color="auto" w:fill="auto"/>
            <w:vAlign w:val="center"/>
          </w:tcPr>
          <w:p w14:paraId="66CCCFF1" w14:textId="77777777" w:rsidR="001401A1" w:rsidRPr="001401A1" w:rsidRDefault="001401A1" w:rsidP="001401A1">
            <w:pPr>
              <w:spacing w:after="0" w:line="240" w:lineRule="auto"/>
              <w:jc w:val="center"/>
              <w:rPr>
                <w:rFonts w:ascii="Times New Roman" w:eastAsia="Times New Roman" w:hAnsi="Times New Roman" w:cs="Times New Roman"/>
                <w:color w:val="000000"/>
                <w:sz w:val="24"/>
                <w:szCs w:val="24"/>
                <w:lang w:eastAsia="lt-LT"/>
              </w:rPr>
            </w:pPr>
            <w:r w:rsidRPr="001401A1">
              <w:rPr>
                <w:rFonts w:ascii="Times New Roman" w:eastAsia="Times New Roman" w:hAnsi="Times New Roman" w:cs="Times New Roman"/>
                <w:color w:val="000000"/>
                <w:sz w:val="24"/>
                <w:szCs w:val="24"/>
                <w:lang w:eastAsia="lt-LT"/>
              </w:rPr>
              <w:t>su PVM</w:t>
            </w:r>
          </w:p>
        </w:tc>
      </w:tr>
      <w:tr w:rsidR="001401A1" w:rsidRPr="001401A1" w14:paraId="38E9CFA2" w14:textId="77777777" w:rsidTr="001401A1">
        <w:trPr>
          <w:trHeight w:val="1294"/>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C326E0" w14:textId="77777777" w:rsidR="001401A1" w:rsidRPr="001401A1" w:rsidRDefault="001401A1" w:rsidP="001401A1">
            <w:pPr>
              <w:suppressAutoHyphens/>
              <w:autoSpaceDN w:val="0"/>
              <w:spacing w:after="0" w:line="240" w:lineRule="auto"/>
              <w:jc w:val="center"/>
              <w:textAlignment w:val="baseline"/>
              <w:rPr>
                <w:rFonts w:ascii="Times New Roman" w:eastAsia="Times New Roman" w:hAnsi="Times New Roman" w:cs="Times New Roman"/>
                <w:color w:val="000000"/>
                <w:sz w:val="24"/>
                <w:szCs w:val="24"/>
                <w:lang w:eastAsia="lt-LT"/>
              </w:rPr>
            </w:pPr>
            <w:r w:rsidRPr="001401A1">
              <w:rPr>
                <w:rFonts w:ascii="Times New Roman" w:eastAsia="Times New Roman" w:hAnsi="Times New Roman" w:cs="Times New Roman"/>
                <w:color w:val="000000"/>
                <w:sz w:val="24"/>
                <w:szCs w:val="24"/>
                <w:lang w:eastAsia="lt-LT"/>
              </w:rPr>
              <w:t xml:space="preserve">Pneumokokinė </w:t>
            </w:r>
            <w:proofErr w:type="spellStart"/>
            <w:r w:rsidRPr="001401A1">
              <w:rPr>
                <w:rFonts w:ascii="Times New Roman" w:eastAsia="Times New Roman" w:hAnsi="Times New Roman" w:cs="Times New Roman"/>
                <w:color w:val="000000"/>
                <w:sz w:val="24"/>
                <w:szCs w:val="24"/>
                <w:lang w:eastAsia="lt-LT"/>
              </w:rPr>
              <w:t>polisacharidinė</w:t>
            </w:r>
            <w:proofErr w:type="spellEnd"/>
            <w:r w:rsidRPr="001401A1">
              <w:rPr>
                <w:rFonts w:ascii="Times New Roman" w:eastAsia="Times New Roman" w:hAnsi="Times New Roman" w:cs="Times New Roman"/>
                <w:color w:val="000000"/>
                <w:sz w:val="24"/>
                <w:szCs w:val="24"/>
                <w:lang w:eastAsia="lt-LT"/>
              </w:rPr>
              <w:t xml:space="preserve"> </w:t>
            </w:r>
            <w:proofErr w:type="spellStart"/>
            <w:r w:rsidRPr="001401A1">
              <w:rPr>
                <w:rFonts w:ascii="Times New Roman" w:eastAsia="Times New Roman" w:hAnsi="Times New Roman" w:cs="Times New Roman"/>
                <w:color w:val="000000"/>
                <w:sz w:val="24"/>
                <w:szCs w:val="24"/>
                <w:lang w:eastAsia="lt-LT"/>
              </w:rPr>
              <w:t>konjuguota</w:t>
            </w:r>
            <w:proofErr w:type="spellEnd"/>
            <w:r w:rsidRPr="001401A1">
              <w:rPr>
                <w:rFonts w:ascii="Times New Roman" w:eastAsia="Times New Roman" w:hAnsi="Times New Roman" w:cs="Times New Roman"/>
                <w:color w:val="000000"/>
                <w:sz w:val="24"/>
                <w:szCs w:val="24"/>
                <w:lang w:eastAsia="lt-LT"/>
              </w:rPr>
              <w:t xml:space="preserve"> (</w:t>
            </w:r>
            <w:proofErr w:type="spellStart"/>
            <w:r w:rsidRPr="001401A1">
              <w:rPr>
                <w:rFonts w:ascii="Times New Roman" w:eastAsia="Times New Roman" w:hAnsi="Times New Roman" w:cs="Times New Roman"/>
                <w:color w:val="000000"/>
                <w:sz w:val="24"/>
                <w:szCs w:val="24"/>
                <w:lang w:eastAsia="lt-LT"/>
              </w:rPr>
              <w:t>adsorbuota</w:t>
            </w:r>
            <w:proofErr w:type="spellEnd"/>
            <w:r w:rsidRPr="001401A1">
              <w:rPr>
                <w:rFonts w:ascii="Times New Roman" w:eastAsia="Times New Roman" w:hAnsi="Times New Roman" w:cs="Times New Roman"/>
                <w:color w:val="000000"/>
                <w:sz w:val="24"/>
                <w:szCs w:val="24"/>
                <w:lang w:eastAsia="lt-LT"/>
              </w:rPr>
              <w:t>) vakcina, vaikams iki 2 m. amžiaus</w:t>
            </w:r>
          </w:p>
        </w:tc>
        <w:tc>
          <w:tcPr>
            <w:tcW w:w="3098" w:type="dxa"/>
            <w:tcBorders>
              <w:top w:val="single" w:sz="4" w:space="0" w:color="auto"/>
              <w:left w:val="nil"/>
              <w:bottom w:val="single" w:sz="4" w:space="0" w:color="auto"/>
              <w:right w:val="single" w:sz="4" w:space="0" w:color="auto"/>
            </w:tcBorders>
            <w:shd w:val="clear" w:color="auto" w:fill="auto"/>
            <w:vAlign w:val="center"/>
          </w:tcPr>
          <w:p w14:paraId="79B7329E" w14:textId="77777777" w:rsidR="001401A1" w:rsidRPr="001401A1" w:rsidRDefault="001401A1" w:rsidP="001401A1">
            <w:pPr>
              <w:suppressAutoHyphens/>
              <w:autoSpaceDN w:val="0"/>
              <w:spacing w:after="0" w:line="240" w:lineRule="auto"/>
              <w:jc w:val="center"/>
              <w:textAlignment w:val="baseline"/>
              <w:rPr>
                <w:rFonts w:ascii="Times New Roman" w:eastAsia="Times New Roman" w:hAnsi="Times New Roman" w:cs="Times New Roman"/>
                <w:color w:val="000000"/>
                <w:sz w:val="24"/>
                <w:szCs w:val="24"/>
                <w:lang w:eastAsia="lt-LT"/>
              </w:rPr>
            </w:pPr>
            <w:proofErr w:type="spellStart"/>
            <w:r w:rsidRPr="001401A1">
              <w:rPr>
                <w:rFonts w:ascii="Times New Roman" w:eastAsia="Times New Roman" w:hAnsi="Times New Roman" w:cs="Times New Roman"/>
                <w:sz w:val="24"/>
                <w:szCs w:val="20"/>
              </w:rPr>
              <w:t>Synflorix</w:t>
            </w:r>
            <w:proofErr w:type="spellEnd"/>
            <w:r w:rsidRPr="001401A1">
              <w:rPr>
                <w:rFonts w:ascii="Times New Roman" w:eastAsia="Times New Roman" w:hAnsi="Times New Roman" w:cs="Times New Roman"/>
                <w:sz w:val="24"/>
                <w:szCs w:val="20"/>
              </w:rPr>
              <w:t xml:space="preserve"> 0,5 ml, N1</w:t>
            </w:r>
          </w:p>
        </w:tc>
        <w:tc>
          <w:tcPr>
            <w:tcW w:w="1721" w:type="dxa"/>
            <w:tcBorders>
              <w:top w:val="single" w:sz="4" w:space="0" w:color="auto"/>
              <w:left w:val="single" w:sz="4" w:space="0" w:color="auto"/>
              <w:bottom w:val="single" w:sz="4" w:space="0" w:color="auto"/>
              <w:right w:val="single" w:sz="4" w:space="0" w:color="auto"/>
            </w:tcBorders>
            <w:shd w:val="clear" w:color="auto" w:fill="auto"/>
            <w:vAlign w:val="center"/>
          </w:tcPr>
          <w:p w14:paraId="041DD009" w14:textId="77777777" w:rsidR="001401A1" w:rsidRPr="001401A1" w:rsidRDefault="001401A1" w:rsidP="001401A1">
            <w:pPr>
              <w:suppressAutoHyphens/>
              <w:autoSpaceDN w:val="0"/>
              <w:spacing w:after="0" w:line="240" w:lineRule="auto"/>
              <w:jc w:val="center"/>
              <w:textAlignment w:val="baseline"/>
              <w:rPr>
                <w:rFonts w:ascii="Times New Roman" w:eastAsia="Times New Roman" w:hAnsi="Times New Roman" w:cs="Times New Roman"/>
                <w:color w:val="000000"/>
                <w:sz w:val="24"/>
                <w:szCs w:val="24"/>
                <w:lang w:val="en-US" w:eastAsia="lt-LT"/>
              </w:rPr>
            </w:pPr>
            <w:r w:rsidRPr="001401A1">
              <w:rPr>
                <w:rFonts w:ascii="Times New Roman" w:eastAsia="Times New Roman" w:hAnsi="Times New Roman" w:cs="Times New Roman"/>
                <w:sz w:val="24"/>
                <w:szCs w:val="20"/>
              </w:rPr>
              <w:t>injekcinė suspensija užpildytame švirkšte</w:t>
            </w:r>
          </w:p>
        </w:tc>
        <w:tc>
          <w:tcPr>
            <w:tcW w:w="1545" w:type="dxa"/>
            <w:tcBorders>
              <w:top w:val="single" w:sz="4" w:space="0" w:color="auto"/>
              <w:left w:val="nil"/>
              <w:bottom w:val="single" w:sz="4" w:space="0" w:color="auto"/>
              <w:right w:val="single" w:sz="4" w:space="0" w:color="auto"/>
            </w:tcBorders>
            <w:shd w:val="clear" w:color="auto" w:fill="auto"/>
            <w:vAlign w:val="center"/>
            <w:hideMark/>
          </w:tcPr>
          <w:p w14:paraId="06C2ADD5" w14:textId="59B5528E" w:rsidR="001401A1" w:rsidRPr="001401A1" w:rsidRDefault="001401A1" w:rsidP="001401A1">
            <w:pPr>
              <w:suppressAutoHyphens/>
              <w:autoSpaceDN w:val="0"/>
              <w:spacing w:after="0" w:line="240" w:lineRule="auto"/>
              <w:jc w:val="center"/>
              <w:textAlignment w:val="baseline"/>
              <w:rPr>
                <w:rFonts w:ascii="Times New Roman" w:eastAsia="Times New Roman" w:hAnsi="Times New Roman" w:cs="Times New Roman"/>
                <w:color w:val="000000"/>
                <w:sz w:val="24"/>
                <w:szCs w:val="24"/>
                <w:lang w:eastAsia="lt-LT"/>
              </w:rPr>
            </w:pPr>
            <w:r w:rsidRPr="001401A1">
              <w:rPr>
                <w:rFonts w:ascii="Times New Roman" w:eastAsia="Times New Roman" w:hAnsi="Times New Roman" w:cs="Times New Roman"/>
                <w:color w:val="000000"/>
                <w:sz w:val="24"/>
                <w:szCs w:val="24"/>
                <w:lang w:eastAsia="lt-LT"/>
              </w:rPr>
              <w:t>160</w:t>
            </w:r>
            <w:r w:rsidR="00EF59CB">
              <w:rPr>
                <w:rFonts w:ascii="Times New Roman" w:eastAsia="Times New Roman" w:hAnsi="Times New Roman" w:cs="Times New Roman"/>
                <w:color w:val="000000"/>
                <w:sz w:val="24"/>
                <w:szCs w:val="24"/>
                <w:lang w:eastAsia="lt-LT"/>
              </w:rPr>
              <w:t xml:space="preserve"> </w:t>
            </w:r>
            <w:r w:rsidRPr="001401A1">
              <w:rPr>
                <w:rFonts w:ascii="Times New Roman" w:eastAsia="Times New Roman" w:hAnsi="Times New Roman" w:cs="Times New Roman"/>
                <w:color w:val="000000"/>
                <w:sz w:val="24"/>
                <w:szCs w:val="24"/>
                <w:lang w:eastAsia="lt-LT"/>
              </w:rPr>
              <w:t>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5937F92" w14:textId="77777777" w:rsidR="001401A1" w:rsidRPr="001401A1" w:rsidRDefault="001401A1" w:rsidP="001401A1">
            <w:pPr>
              <w:spacing w:after="0" w:line="240" w:lineRule="auto"/>
              <w:jc w:val="center"/>
              <w:rPr>
                <w:rFonts w:ascii="Times New Roman" w:eastAsia="Times New Roman" w:hAnsi="Times New Roman" w:cs="Times New Roman"/>
                <w:color w:val="000000"/>
                <w:sz w:val="24"/>
                <w:szCs w:val="24"/>
                <w:lang w:eastAsia="lt-LT"/>
              </w:rPr>
            </w:pPr>
            <w:r w:rsidRPr="001401A1">
              <w:rPr>
                <w:rFonts w:ascii="Times New Roman" w:eastAsia="Times New Roman" w:hAnsi="Times New Roman" w:cs="Times New Roman"/>
                <w:sz w:val="24"/>
                <w:szCs w:val="20"/>
              </w:rPr>
              <w:t>23,49</w:t>
            </w:r>
          </w:p>
        </w:tc>
        <w:tc>
          <w:tcPr>
            <w:tcW w:w="1585" w:type="dxa"/>
            <w:tcBorders>
              <w:top w:val="single" w:sz="4" w:space="0" w:color="auto"/>
              <w:left w:val="nil"/>
              <w:bottom w:val="single" w:sz="4" w:space="0" w:color="auto"/>
              <w:right w:val="single" w:sz="4" w:space="0" w:color="auto"/>
            </w:tcBorders>
            <w:shd w:val="clear" w:color="auto" w:fill="auto"/>
            <w:noWrap/>
            <w:vAlign w:val="center"/>
          </w:tcPr>
          <w:p w14:paraId="3691F0E9" w14:textId="3C6B743B" w:rsidR="001401A1" w:rsidRPr="001401A1" w:rsidRDefault="001401A1" w:rsidP="001401A1">
            <w:pPr>
              <w:spacing w:after="0" w:line="240" w:lineRule="auto"/>
              <w:jc w:val="center"/>
              <w:rPr>
                <w:rFonts w:ascii="Times New Roman" w:eastAsia="Times New Roman" w:hAnsi="Times New Roman" w:cs="Times New Roman"/>
                <w:b/>
                <w:bCs/>
                <w:color w:val="000000"/>
                <w:sz w:val="24"/>
                <w:szCs w:val="24"/>
                <w:lang w:eastAsia="lt-LT"/>
              </w:rPr>
            </w:pPr>
            <w:r w:rsidRPr="001401A1">
              <w:rPr>
                <w:rFonts w:ascii="Times New Roman" w:eastAsia="Times New Roman" w:hAnsi="Times New Roman" w:cs="Times New Roman"/>
                <w:b/>
                <w:bCs/>
                <w:color w:val="000000"/>
                <w:sz w:val="24"/>
                <w:szCs w:val="24"/>
                <w:lang w:eastAsia="lt-LT"/>
              </w:rPr>
              <w:t>3</w:t>
            </w:r>
            <w:r w:rsidR="00EF59CB">
              <w:rPr>
                <w:rFonts w:ascii="Times New Roman" w:eastAsia="Times New Roman" w:hAnsi="Times New Roman" w:cs="Times New Roman"/>
                <w:b/>
                <w:bCs/>
                <w:color w:val="000000"/>
                <w:sz w:val="24"/>
                <w:szCs w:val="24"/>
                <w:lang w:eastAsia="lt-LT"/>
              </w:rPr>
              <w:t> </w:t>
            </w:r>
            <w:r w:rsidRPr="001401A1">
              <w:rPr>
                <w:rFonts w:ascii="Times New Roman" w:eastAsia="Times New Roman" w:hAnsi="Times New Roman" w:cs="Times New Roman"/>
                <w:b/>
                <w:bCs/>
                <w:color w:val="000000"/>
                <w:sz w:val="24"/>
                <w:szCs w:val="24"/>
                <w:lang w:eastAsia="lt-LT"/>
              </w:rPr>
              <w:t>758</w:t>
            </w:r>
            <w:r w:rsidR="00EF59CB">
              <w:rPr>
                <w:rFonts w:ascii="Times New Roman" w:eastAsia="Times New Roman" w:hAnsi="Times New Roman" w:cs="Times New Roman"/>
                <w:b/>
                <w:bCs/>
                <w:color w:val="000000"/>
                <w:sz w:val="24"/>
                <w:szCs w:val="24"/>
                <w:lang w:eastAsia="lt-LT"/>
              </w:rPr>
              <w:t xml:space="preserve"> </w:t>
            </w:r>
            <w:r w:rsidRPr="001401A1">
              <w:rPr>
                <w:rFonts w:ascii="Times New Roman" w:eastAsia="Times New Roman" w:hAnsi="Times New Roman" w:cs="Times New Roman"/>
                <w:b/>
                <w:bCs/>
                <w:color w:val="000000"/>
                <w:sz w:val="24"/>
                <w:szCs w:val="24"/>
                <w:lang w:eastAsia="lt-LT"/>
              </w:rPr>
              <w:t>400,00</w:t>
            </w:r>
          </w:p>
        </w:tc>
        <w:tc>
          <w:tcPr>
            <w:tcW w:w="1585" w:type="dxa"/>
            <w:tcBorders>
              <w:top w:val="single" w:sz="4" w:space="0" w:color="auto"/>
              <w:left w:val="nil"/>
              <w:bottom w:val="single" w:sz="4" w:space="0" w:color="auto"/>
              <w:right w:val="single" w:sz="4" w:space="0" w:color="auto"/>
            </w:tcBorders>
            <w:shd w:val="clear" w:color="auto" w:fill="auto"/>
            <w:noWrap/>
            <w:vAlign w:val="center"/>
          </w:tcPr>
          <w:p w14:paraId="17D3F1A4" w14:textId="191AA565" w:rsidR="001401A1" w:rsidRPr="001401A1" w:rsidRDefault="001401A1" w:rsidP="001401A1">
            <w:pPr>
              <w:spacing w:after="0" w:line="240" w:lineRule="auto"/>
              <w:jc w:val="center"/>
              <w:rPr>
                <w:rFonts w:ascii="Times New Roman" w:eastAsia="Times New Roman" w:hAnsi="Times New Roman" w:cs="Times New Roman"/>
                <w:b/>
                <w:bCs/>
                <w:color w:val="000000"/>
                <w:sz w:val="24"/>
                <w:szCs w:val="24"/>
                <w:lang w:eastAsia="lt-LT"/>
              </w:rPr>
            </w:pPr>
            <w:r w:rsidRPr="001401A1">
              <w:rPr>
                <w:rFonts w:ascii="Times New Roman" w:eastAsia="Times New Roman" w:hAnsi="Times New Roman" w:cs="Times New Roman"/>
                <w:b/>
                <w:bCs/>
                <w:color w:val="000000"/>
                <w:sz w:val="24"/>
                <w:szCs w:val="24"/>
                <w:lang w:eastAsia="lt-LT"/>
              </w:rPr>
              <w:t>3</w:t>
            </w:r>
            <w:r w:rsidR="00EF59CB">
              <w:rPr>
                <w:rFonts w:ascii="Times New Roman" w:eastAsia="Times New Roman" w:hAnsi="Times New Roman" w:cs="Times New Roman"/>
                <w:b/>
                <w:bCs/>
                <w:color w:val="000000"/>
                <w:sz w:val="24"/>
                <w:szCs w:val="24"/>
                <w:lang w:eastAsia="lt-LT"/>
              </w:rPr>
              <w:t> </w:t>
            </w:r>
            <w:r w:rsidRPr="001401A1">
              <w:rPr>
                <w:rFonts w:ascii="Times New Roman" w:eastAsia="Times New Roman" w:hAnsi="Times New Roman" w:cs="Times New Roman"/>
                <w:b/>
                <w:bCs/>
                <w:color w:val="000000"/>
                <w:sz w:val="24"/>
                <w:szCs w:val="24"/>
                <w:lang w:eastAsia="lt-LT"/>
              </w:rPr>
              <w:t>946</w:t>
            </w:r>
            <w:r w:rsidR="00EF59CB">
              <w:rPr>
                <w:rFonts w:ascii="Times New Roman" w:eastAsia="Times New Roman" w:hAnsi="Times New Roman" w:cs="Times New Roman"/>
                <w:b/>
                <w:bCs/>
                <w:color w:val="000000"/>
                <w:sz w:val="24"/>
                <w:szCs w:val="24"/>
                <w:lang w:eastAsia="lt-LT"/>
              </w:rPr>
              <w:t xml:space="preserve"> </w:t>
            </w:r>
            <w:r w:rsidRPr="001401A1">
              <w:rPr>
                <w:rFonts w:ascii="Times New Roman" w:eastAsia="Times New Roman" w:hAnsi="Times New Roman" w:cs="Times New Roman"/>
                <w:b/>
                <w:bCs/>
                <w:color w:val="000000"/>
                <w:sz w:val="24"/>
                <w:szCs w:val="24"/>
                <w:lang w:eastAsia="lt-LT"/>
              </w:rPr>
              <w:t>320,00</w:t>
            </w:r>
          </w:p>
        </w:tc>
      </w:tr>
    </w:tbl>
    <w:p w14:paraId="7CCF5662" w14:textId="77777777" w:rsidR="001401A1" w:rsidRPr="001401A1" w:rsidRDefault="001401A1" w:rsidP="001401A1">
      <w:pPr>
        <w:tabs>
          <w:tab w:val="left" w:pos="5490"/>
        </w:tabs>
        <w:suppressAutoHyphens/>
        <w:autoSpaceDN w:val="0"/>
        <w:spacing w:after="0" w:line="240" w:lineRule="auto"/>
        <w:textAlignment w:val="baseline"/>
        <w:rPr>
          <w:rFonts w:ascii="Times New Roman" w:eastAsia="Times New Roman" w:hAnsi="Times New Roman" w:cs="Times New Roman"/>
          <w:b/>
          <w:sz w:val="24"/>
          <w:szCs w:val="24"/>
          <w:highlight w:val="yellow"/>
          <w:lang w:eastAsia="lt-LT"/>
        </w:rPr>
      </w:pPr>
    </w:p>
    <w:p w14:paraId="05314A82" w14:textId="77777777" w:rsidR="00880ABA" w:rsidRDefault="00880ABA" w:rsidP="00880ABA">
      <w:pPr>
        <w:suppressAutoHyphens/>
        <w:autoSpaceDN w:val="0"/>
        <w:textAlignment w:val="baseline"/>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     </w:t>
      </w:r>
    </w:p>
    <w:p w14:paraId="231411FE" w14:textId="0EB2FB5D" w:rsidR="00880ABA" w:rsidRPr="00880ABA" w:rsidRDefault="00880ABA" w:rsidP="00EF59CB">
      <w:pPr>
        <w:suppressAutoHyphens/>
        <w:autoSpaceDN w:val="0"/>
        <w:spacing w:after="0" w:line="240" w:lineRule="auto"/>
        <w:ind w:firstLine="993"/>
        <w:textAlignment w:val="baseline"/>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      </w:t>
      </w:r>
      <w:r w:rsidRPr="00EF59CB">
        <w:rPr>
          <w:rFonts w:ascii="Times New Roman" w:eastAsia="Times New Roman" w:hAnsi="Times New Roman" w:cs="Times New Roman"/>
          <w:b/>
          <w:color w:val="000000"/>
          <w:sz w:val="24"/>
          <w:szCs w:val="24"/>
          <w:lang w:eastAsia="lt-LT"/>
        </w:rPr>
        <w:t>Pirkėjas</w:t>
      </w:r>
      <w:r>
        <w:rPr>
          <w:rFonts w:ascii="Times New Roman" w:eastAsia="Times New Roman" w:hAnsi="Times New Roman" w:cs="Times New Roman"/>
          <w:color w:val="000000"/>
          <w:sz w:val="24"/>
          <w:szCs w:val="24"/>
          <w:lang w:eastAsia="lt-LT"/>
        </w:rPr>
        <w:t>:</w:t>
      </w:r>
      <w:r>
        <w:rPr>
          <w:rFonts w:ascii="Times New Roman" w:eastAsia="Times New Roman" w:hAnsi="Times New Roman" w:cs="Times New Roman"/>
          <w:color w:val="000000"/>
          <w:sz w:val="24"/>
          <w:szCs w:val="24"/>
          <w:lang w:eastAsia="lt-LT"/>
        </w:rPr>
        <w:tab/>
      </w:r>
      <w:r>
        <w:rPr>
          <w:rFonts w:ascii="Times New Roman" w:eastAsia="Times New Roman" w:hAnsi="Times New Roman" w:cs="Times New Roman"/>
          <w:color w:val="000000"/>
          <w:sz w:val="24"/>
          <w:szCs w:val="24"/>
          <w:lang w:eastAsia="lt-LT"/>
        </w:rPr>
        <w:tab/>
      </w:r>
      <w:r>
        <w:rPr>
          <w:rFonts w:ascii="Times New Roman" w:eastAsia="Times New Roman" w:hAnsi="Times New Roman" w:cs="Times New Roman"/>
          <w:color w:val="000000"/>
          <w:sz w:val="24"/>
          <w:szCs w:val="24"/>
          <w:lang w:eastAsia="lt-LT"/>
        </w:rPr>
        <w:tab/>
      </w:r>
      <w:r>
        <w:rPr>
          <w:rFonts w:ascii="Times New Roman" w:eastAsia="Times New Roman" w:hAnsi="Times New Roman" w:cs="Times New Roman"/>
          <w:color w:val="000000"/>
          <w:sz w:val="24"/>
          <w:szCs w:val="24"/>
          <w:lang w:eastAsia="lt-LT"/>
        </w:rPr>
        <w:tab/>
      </w:r>
      <w:r>
        <w:rPr>
          <w:rFonts w:ascii="Times New Roman" w:eastAsia="Times New Roman" w:hAnsi="Times New Roman" w:cs="Times New Roman"/>
          <w:color w:val="000000"/>
          <w:sz w:val="24"/>
          <w:szCs w:val="24"/>
          <w:lang w:eastAsia="lt-LT"/>
        </w:rPr>
        <w:tab/>
      </w:r>
      <w:r>
        <w:rPr>
          <w:rFonts w:ascii="Times New Roman" w:eastAsia="Times New Roman" w:hAnsi="Times New Roman" w:cs="Times New Roman"/>
          <w:color w:val="000000"/>
          <w:sz w:val="24"/>
          <w:szCs w:val="24"/>
          <w:lang w:eastAsia="lt-LT"/>
        </w:rPr>
        <w:tab/>
      </w:r>
      <w:r>
        <w:rPr>
          <w:rFonts w:ascii="Times New Roman" w:eastAsia="Times New Roman" w:hAnsi="Times New Roman" w:cs="Times New Roman"/>
          <w:color w:val="000000"/>
          <w:sz w:val="24"/>
          <w:szCs w:val="24"/>
          <w:lang w:eastAsia="lt-LT"/>
        </w:rPr>
        <w:tab/>
      </w:r>
      <w:r w:rsidRPr="00EF59CB">
        <w:rPr>
          <w:rFonts w:ascii="Times New Roman" w:eastAsia="Times New Roman" w:hAnsi="Times New Roman" w:cs="Times New Roman"/>
          <w:b/>
          <w:sz w:val="24"/>
          <w:szCs w:val="24"/>
          <w:lang w:eastAsia="lt-LT"/>
        </w:rPr>
        <w:t>Pardavėjas</w:t>
      </w:r>
      <w:r>
        <w:rPr>
          <w:rFonts w:ascii="Times New Roman" w:eastAsia="Times New Roman" w:hAnsi="Times New Roman" w:cs="Times New Roman"/>
          <w:sz w:val="24"/>
          <w:szCs w:val="24"/>
          <w:lang w:eastAsia="lt-LT"/>
        </w:rPr>
        <w:t>:</w:t>
      </w:r>
    </w:p>
    <w:p w14:paraId="76B35BA7" w14:textId="77777777" w:rsidR="00880ABA" w:rsidRDefault="00880ABA" w:rsidP="00880ABA">
      <w:pPr>
        <w:suppressAutoHyphens/>
        <w:autoSpaceDN w:val="0"/>
        <w:spacing w:after="0" w:line="240" w:lineRule="auto"/>
        <w:textAlignment w:val="baseline"/>
        <w:rPr>
          <w:rFonts w:ascii="Times New Roman" w:eastAsia="Times New Roman" w:hAnsi="Times New Roman" w:cs="Times New Roman"/>
          <w:sz w:val="24"/>
          <w:szCs w:val="24"/>
          <w:lang w:eastAsia="lt-LT"/>
        </w:rPr>
      </w:pPr>
      <w:r w:rsidRPr="00880ABA">
        <w:rPr>
          <w:rFonts w:ascii="Times New Roman" w:eastAsia="Times New Roman" w:hAnsi="Times New Roman" w:cs="Times New Roman"/>
          <w:color w:val="000000"/>
          <w:sz w:val="24"/>
          <w:szCs w:val="24"/>
          <w:lang w:eastAsia="lt-LT"/>
        </w:rPr>
        <w:t xml:space="preserve">                      Gintaras Kacevičius </w:t>
      </w:r>
      <w:r>
        <w:rPr>
          <w:rFonts w:ascii="Times New Roman" w:eastAsia="Times New Roman" w:hAnsi="Times New Roman" w:cs="Times New Roman"/>
          <w:sz w:val="24"/>
          <w:szCs w:val="24"/>
          <w:lang w:eastAsia="lt-LT"/>
        </w:rPr>
        <w:t xml:space="preserve">   </w:t>
      </w:r>
      <w:r>
        <w:rPr>
          <w:rFonts w:ascii="Times New Roman" w:eastAsia="Times New Roman" w:hAnsi="Times New Roman" w:cs="Times New Roman"/>
          <w:sz w:val="24"/>
          <w:szCs w:val="24"/>
          <w:lang w:eastAsia="lt-LT"/>
        </w:rPr>
        <w:tab/>
      </w:r>
      <w:r>
        <w:rPr>
          <w:rFonts w:ascii="Times New Roman" w:eastAsia="Times New Roman" w:hAnsi="Times New Roman" w:cs="Times New Roman"/>
          <w:sz w:val="24"/>
          <w:szCs w:val="24"/>
          <w:lang w:eastAsia="lt-LT"/>
        </w:rPr>
        <w:tab/>
      </w:r>
      <w:r>
        <w:rPr>
          <w:rFonts w:ascii="Times New Roman" w:eastAsia="Times New Roman" w:hAnsi="Times New Roman" w:cs="Times New Roman"/>
          <w:sz w:val="24"/>
          <w:szCs w:val="24"/>
          <w:lang w:eastAsia="lt-LT"/>
        </w:rPr>
        <w:tab/>
      </w:r>
      <w:r>
        <w:rPr>
          <w:rFonts w:ascii="Times New Roman" w:eastAsia="Times New Roman" w:hAnsi="Times New Roman" w:cs="Times New Roman"/>
          <w:sz w:val="24"/>
          <w:szCs w:val="24"/>
          <w:lang w:eastAsia="lt-LT"/>
        </w:rPr>
        <w:tab/>
      </w:r>
      <w:r>
        <w:rPr>
          <w:rFonts w:ascii="Times New Roman" w:eastAsia="Times New Roman" w:hAnsi="Times New Roman" w:cs="Times New Roman"/>
          <w:sz w:val="24"/>
          <w:szCs w:val="24"/>
          <w:lang w:eastAsia="lt-LT"/>
        </w:rPr>
        <w:tab/>
        <w:t xml:space="preserve">                     </w:t>
      </w:r>
      <w:r w:rsidRPr="00880ABA">
        <w:rPr>
          <w:rFonts w:ascii="Times New Roman" w:eastAsia="Times New Roman" w:hAnsi="Times New Roman" w:cs="Times New Roman"/>
          <w:sz w:val="24"/>
          <w:szCs w:val="24"/>
          <w:lang w:eastAsia="lt-LT"/>
        </w:rPr>
        <w:t xml:space="preserve">Rasa </w:t>
      </w:r>
      <w:proofErr w:type="spellStart"/>
      <w:r w:rsidRPr="00880ABA">
        <w:rPr>
          <w:rFonts w:ascii="Times New Roman" w:eastAsia="Times New Roman" w:hAnsi="Times New Roman" w:cs="Times New Roman"/>
          <w:sz w:val="24"/>
          <w:szCs w:val="24"/>
          <w:lang w:eastAsia="lt-LT"/>
        </w:rPr>
        <w:t>Montvilė</w:t>
      </w:r>
      <w:proofErr w:type="spellEnd"/>
      <w:r w:rsidRPr="00880ABA">
        <w:rPr>
          <w:rFonts w:ascii="Times New Roman" w:eastAsia="Times New Roman" w:hAnsi="Times New Roman" w:cs="Times New Roman"/>
          <w:sz w:val="24"/>
          <w:szCs w:val="24"/>
          <w:lang w:eastAsia="lt-LT"/>
        </w:rPr>
        <w:t xml:space="preserve"> </w:t>
      </w:r>
    </w:p>
    <w:p w14:paraId="447BA75C" w14:textId="160009E0" w:rsidR="00880ABA" w:rsidRDefault="00880ABA" w:rsidP="00880ABA">
      <w:pPr>
        <w:suppressAutoHyphens/>
        <w:autoSpaceDN w:val="0"/>
        <w:spacing w:after="0" w:line="240" w:lineRule="auto"/>
        <w:ind w:firstLine="731"/>
        <w:textAlignment w:val="baseline"/>
        <w:rPr>
          <w:rFonts w:ascii="Times New Roman" w:eastAsia="Times New Roman" w:hAnsi="Times New Roman" w:cs="Times New Roman"/>
          <w:color w:val="000000"/>
          <w:sz w:val="24"/>
          <w:szCs w:val="24"/>
          <w:lang w:eastAsia="lt-LT"/>
        </w:rPr>
      </w:pPr>
      <w:r w:rsidRPr="00880ABA">
        <w:rPr>
          <w:rFonts w:ascii="Times New Roman" w:eastAsia="Times New Roman" w:hAnsi="Times New Roman" w:cs="Times New Roman"/>
          <w:sz w:val="24"/>
          <w:szCs w:val="24"/>
          <w:lang w:eastAsia="lt-LT"/>
        </w:rPr>
        <w:t xml:space="preserve">    </w:t>
      </w:r>
      <w:r>
        <w:rPr>
          <w:rFonts w:ascii="Times New Roman" w:eastAsia="Times New Roman" w:hAnsi="Times New Roman" w:cs="Times New Roman"/>
          <w:sz w:val="24"/>
          <w:szCs w:val="24"/>
          <w:lang w:eastAsia="lt-LT"/>
        </w:rPr>
        <w:t xml:space="preserve">      </w:t>
      </w:r>
      <w:r w:rsidRPr="00880ABA">
        <w:rPr>
          <w:rFonts w:ascii="Times New Roman" w:eastAsia="Times New Roman" w:hAnsi="Times New Roman" w:cs="Times New Roman"/>
          <w:color w:val="000000"/>
          <w:sz w:val="24"/>
          <w:szCs w:val="24"/>
          <w:lang w:eastAsia="lt-LT"/>
        </w:rPr>
        <w:t>Valstybinės ligonių kasos prie</w:t>
      </w:r>
      <w:r>
        <w:rPr>
          <w:rFonts w:ascii="Times New Roman" w:eastAsia="Times New Roman" w:hAnsi="Times New Roman" w:cs="Times New Roman"/>
          <w:color w:val="000000"/>
          <w:sz w:val="24"/>
          <w:szCs w:val="24"/>
          <w:lang w:eastAsia="lt-LT"/>
        </w:rPr>
        <w:tab/>
      </w:r>
      <w:r>
        <w:rPr>
          <w:rFonts w:ascii="Times New Roman" w:eastAsia="Times New Roman" w:hAnsi="Times New Roman" w:cs="Times New Roman"/>
          <w:color w:val="000000"/>
          <w:sz w:val="24"/>
          <w:szCs w:val="24"/>
          <w:lang w:eastAsia="lt-LT"/>
        </w:rPr>
        <w:tab/>
      </w:r>
      <w:r>
        <w:rPr>
          <w:rFonts w:ascii="Times New Roman" w:eastAsia="Times New Roman" w:hAnsi="Times New Roman" w:cs="Times New Roman"/>
          <w:color w:val="000000"/>
          <w:sz w:val="24"/>
          <w:szCs w:val="24"/>
          <w:lang w:eastAsia="lt-LT"/>
        </w:rPr>
        <w:tab/>
      </w:r>
      <w:r>
        <w:rPr>
          <w:rFonts w:ascii="Times New Roman" w:eastAsia="Times New Roman" w:hAnsi="Times New Roman" w:cs="Times New Roman"/>
          <w:color w:val="000000"/>
          <w:sz w:val="24"/>
          <w:szCs w:val="24"/>
          <w:lang w:eastAsia="lt-LT"/>
        </w:rPr>
        <w:tab/>
      </w:r>
      <w:r>
        <w:rPr>
          <w:rFonts w:ascii="Times New Roman" w:eastAsia="Times New Roman" w:hAnsi="Times New Roman" w:cs="Times New Roman"/>
          <w:color w:val="000000"/>
          <w:sz w:val="24"/>
          <w:szCs w:val="24"/>
          <w:lang w:eastAsia="lt-LT"/>
        </w:rPr>
        <w:tab/>
      </w:r>
      <w:r w:rsidRPr="00880ABA">
        <w:rPr>
          <w:rFonts w:ascii="Times New Roman" w:eastAsia="Times New Roman" w:hAnsi="Times New Roman" w:cs="Times New Roman"/>
          <w:color w:val="000000"/>
          <w:sz w:val="24"/>
          <w:szCs w:val="24"/>
          <w:lang w:eastAsia="lt-LT"/>
        </w:rPr>
        <w:t xml:space="preserve">Generalinė direktorė </w:t>
      </w:r>
    </w:p>
    <w:p w14:paraId="03022EF1" w14:textId="4C90325B" w:rsidR="00880ABA" w:rsidRPr="00880ABA" w:rsidRDefault="00880ABA" w:rsidP="00880ABA">
      <w:pPr>
        <w:suppressAutoHyphens/>
        <w:autoSpaceDN w:val="0"/>
        <w:spacing w:after="0" w:line="240" w:lineRule="auto"/>
        <w:textAlignment w:val="baseline"/>
        <w:rPr>
          <w:rFonts w:ascii="Times New Roman" w:eastAsia="Times New Roman" w:hAnsi="Times New Roman" w:cs="Times New Roman"/>
          <w:color w:val="000000"/>
          <w:sz w:val="24"/>
          <w:szCs w:val="24"/>
          <w:lang w:eastAsia="lt-LT"/>
        </w:rPr>
      </w:pPr>
      <w:r w:rsidRPr="00880ABA">
        <w:rPr>
          <w:rFonts w:ascii="Times New Roman" w:eastAsia="Times New Roman" w:hAnsi="Times New Roman" w:cs="Times New Roman"/>
          <w:color w:val="000000"/>
          <w:sz w:val="24"/>
          <w:szCs w:val="24"/>
          <w:lang w:eastAsia="lt-LT"/>
        </w:rPr>
        <w:t xml:space="preserve">        </w:t>
      </w:r>
      <w:r>
        <w:rPr>
          <w:rFonts w:ascii="Times New Roman" w:eastAsia="Times New Roman" w:hAnsi="Times New Roman" w:cs="Times New Roman"/>
          <w:color w:val="000000"/>
          <w:sz w:val="24"/>
          <w:szCs w:val="24"/>
          <w:lang w:eastAsia="lt-LT"/>
        </w:rPr>
        <w:t xml:space="preserve">              </w:t>
      </w:r>
      <w:r w:rsidRPr="00880ABA">
        <w:rPr>
          <w:rFonts w:ascii="Times New Roman" w:eastAsia="Times New Roman" w:hAnsi="Times New Roman" w:cs="Times New Roman"/>
          <w:color w:val="000000"/>
          <w:sz w:val="24"/>
          <w:szCs w:val="24"/>
          <w:lang w:eastAsia="lt-LT"/>
        </w:rPr>
        <w:t xml:space="preserve">Sveikatos apsaugos ministerijos direktorius </w:t>
      </w:r>
      <w:r>
        <w:rPr>
          <w:rFonts w:ascii="Times New Roman" w:eastAsia="Times New Roman" w:hAnsi="Times New Roman" w:cs="Times New Roman"/>
          <w:color w:val="000000"/>
          <w:sz w:val="24"/>
          <w:szCs w:val="24"/>
          <w:lang w:eastAsia="lt-LT"/>
        </w:rPr>
        <w:t xml:space="preserve">                                                                                </w:t>
      </w:r>
      <w:r w:rsidRPr="00880ABA">
        <w:rPr>
          <w:rFonts w:ascii="Times New Roman" w:eastAsia="Times New Roman" w:hAnsi="Times New Roman" w:cs="Times New Roman"/>
          <w:color w:val="000000"/>
          <w:sz w:val="24"/>
          <w:szCs w:val="24"/>
          <w:lang w:eastAsia="lt-LT"/>
        </w:rPr>
        <w:t>UAB „Tamro“</w:t>
      </w:r>
    </w:p>
    <w:p w14:paraId="762B262D" w14:textId="05CF8143" w:rsidR="00880ABA" w:rsidRPr="00880ABA" w:rsidRDefault="00880ABA" w:rsidP="00880ABA">
      <w:pPr>
        <w:suppressAutoHyphens/>
        <w:autoSpaceDN w:val="0"/>
        <w:spacing w:after="0" w:line="240" w:lineRule="auto"/>
        <w:textAlignment w:val="baseline"/>
        <w:rPr>
          <w:rFonts w:ascii="Times New Roman" w:eastAsia="Times New Roman" w:hAnsi="Times New Roman" w:cs="Times New Roman"/>
          <w:color w:val="000000"/>
          <w:sz w:val="24"/>
          <w:szCs w:val="24"/>
          <w:lang w:eastAsia="lt-LT"/>
        </w:rPr>
      </w:pPr>
    </w:p>
    <w:p w14:paraId="73E14290" w14:textId="42B5BDBE" w:rsidR="001401A1" w:rsidRDefault="001401A1" w:rsidP="001401A1">
      <w:pPr>
        <w:tabs>
          <w:tab w:val="left" w:pos="5103"/>
        </w:tabs>
        <w:suppressAutoHyphens/>
        <w:autoSpaceDN w:val="0"/>
        <w:spacing w:after="0" w:line="240" w:lineRule="auto"/>
        <w:jc w:val="center"/>
        <w:textAlignment w:val="baseline"/>
        <w:rPr>
          <w:rFonts w:ascii="Times New Roman" w:eastAsia="Times New Roman" w:hAnsi="Times New Roman" w:cs="Times New Roman"/>
          <w:sz w:val="23"/>
          <w:szCs w:val="23"/>
        </w:rPr>
      </w:pPr>
    </w:p>
    <w:p w14:paraId="513D011B" w14:textId="2C6055E8" w:rsidR="00880ABA" w:rsidRDefault="00880ABA" w:rsidP="001401A1">
      <w:pPr>
        <w:tabs>
          <w:tab w:val="left" w:pos="5103"/>
        </w:tabs>
        <w:suppressAutoHyphens/>
        <w:autoSpaceDN w:val="0"/>
        <w:spacing w:after="0" w:line="240" w:lineRule="auto"/>
        <w:jc w:val="center"/>
        <w:textAlignment w:val="baseline"/>
        <w:rPr>
          <w:rFonts w:ascii="Times New Roman" w:eastAsia="Times New Roman" w:hAnsi="Times New Roman" w:cs="Times New Roman"/>
          <w:sz w:val="23"/>
          <w:szCs w:val="23"/>
        </w:rPr>
      </w:pPr>
    </w:p>
    <w:p w14:paraId="06CC6ABE" w14:textId="77777777" w:rsidR="00880ABA" w:rsidRPr="00F5020A" w:rsidRDefault="00880ABA" w:rsidP="00880ABA">
      <w:pPr>
        <w:tabs>
          <w:tab w:val="left" w:pos="5103"/>
        </w:tabs>
        <w:suppressAutoHyphens/>
        <w:autoSpaceDN w:val="0"/>
        <w:spacing w:after="0" w:line="240" w:lineRule="auto"/>
        <w:jc w:val="both"/>
        <w:textAlignment w:val="baseline"/>
        <w:rPr>
          <w:rFonts w:ascii="Times New Roman" w:eastAsia="Times New Roman" w:hAnsi="Times New Roman" w:cs="Times New Roman"/>
          <w:sz w:val="23"/>
          <w:szCs w:val="23"/>
        </w:rPr>
      </w:pPr>
    </w:p>
    <w:sectPr w:rsidR="00880ABA" w:rsidRPr="00F5020A" w:rsidSect="001401A1">
      <w:pgSz w:w="16838" w:h="11906" w:orient="landscape"/>
      <w:pgMar w:top="1134" w:right="1245" w:bottom="991"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0F5921" w14:textId="77777777" w:rsidR="00CF5250" w:rsidRDefault="00CF5250" w:rsidP="00C44413">
      <w:pPr>
        <w:spacing w:after="0" w:line="240" w:lineRule="auto"/>
      </w:pPr>
      <w:r>
        <w:separator/>
      </w:r>
    </w:p>
  </w:endnote>
  <w:endnote w:type="continuationSeparator" w:id="0">
    <w:p w14:paraId="0D0073CA" w14:textId="77777777" w:rsidR="00CF5250" w:rsidRDefault="00CF5250" w:rsidP="00C44413">
      <w:pPr>
        <w:spacing w:after="0" w:line="240" w:lineRule="auto"/>
      </w:pPr>
      <w:r>
        <w:continuationSeparator/>
      </w:r>
    </w:p>
  </w:endnote>
  <w:endnote w:type="continuationNotice" w:id="1">
    <w:p w14:paraId="32C4021F" w14:textId="77777777" w:rsidR="002A6171" w:rsidRDefault="002A617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FB4E09" w14:textId="77777777" w:rsidR="00CF5250" w:rsidRDefault="00CF5250" w:rsidP="00C44413">
      <w:pPr>
        <w:spacing w:after="0" w:line="240" w:lineRule="auto"/>
      </w:pPr>
      <w:r>
        <w:separator/>
      </w:r>
    </w:p>
  </w:footnote>
  <w:footnote w:type="continuationSeparator" w:id="0">
    <w:p w14:paraId="454F8AB6" w14:textId="77777777" w:rsidR="00CF5250" w:rsidRDefault="00CF5250" w:rsidP="00C44413">
      <w:pPr>
        <w:spacing w:after="0" w:line="240" w:lineRule="auto"/>
      </w:pPr>
      <w:r>
        <w:continuationSeparator/>
      </w:r>
    </w:p>
  </w:footnote>
  <w:footnote w:type="continuationNotice" w:id="1">
    <w:p w14:paraId="0777C865" w14:textId="77777777" w:rsidR="002A6171" w:rsidRDefault="002A617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4"/>
        <w:szCs w:val="24"/>
      </w:rPr>
      <w:id w:val="-1973658841"/>
      <w:docPartObj>
        <w:docPartGallery w:val="Page Numbers (Top of Page)"/>
        <w:docPartUnique/>
      </w:docPartObj>
    </w:sdtPr>
    <w:sdtEndPr/>
    <w:sdtContent>
      <w:p w14:paraId="119147F2" w14:textId="77777777" w:rsidR="00CF5250" w:rsidRPr="005D02B7" w:rsidRDefault="00CF5250">
        <w:pPr>
          <w:pStyle w:val="Antrats"/>
          <w:jc w:val="center"/>
          <w:rPr>
            <w:rFonts w:ascii="Times New Roman" w:hAnsi="Times New Roman" w:cs="Times New Roman"/>
            <w:sz w:val="24"/>
            <w:szCs w:val="24"/>
          </w:rPr>
        </w:pPr>
        <w:r w:rsidRPr="005D02B7">
          <w:rPr>
            <w:rFonts w:ascii="Times New Roman" w:hAnsi="Times New Roman" w:cs="Times New Roman"/>
            <w:sz w:val="24"/>
            <w:szCs w:val="24"/>
          </w:rPr>
          <w:fldChar w:fldCharType="begin"/>
        </w:r>
        <w:r w:rsidRPr="005D02B7">
          <w:rPr>
            <w:rFonts w:ascii="Times New Roman" w:hAnsi="Times New Roman" w:cs="Times New Roman"/>
            <w:sz w:val="24"/>
            <w:szCs w:val="24"/>
          </w:rPr>
          <w:instrText>PAGE   \* MERGEFORMAT</w:instrText>
        </w:r>
        <w:r w:rsidRPr="005D02B7">
          <w:rPr>
            <w:rFonts w:ascii="Times New Roman" w:hAnsi="Times New Roman" w:cs="Times New Roman"/>
            <w:sz w:val="24"/>
            <w:szCs w:val="24"/>
          </w:rPr>
          <w:fldChar w:fldCharType="separate"/>
        </w:r>
        <w:r w:rsidRPr="005D02B7">
          <w:rPr>
            <w:rFonts w:ascii="Times New Roman" w:hAnsi="Times New Roman" w:cs="Times New Roman"/>
            <w:noProof/>
            <w:sz w:val="24"/>
            <w:szCs w:val="24"/>
          </w:rPr>
          <w:t>5</w:t>
        </w:r>
        <w:r w:rsidRPr="005D02B7">
          <w:rPr>
            <w:rFonts w:ascii="Times New Roman" w:hAnsi="Times New Roman" w:cs="Times New Roman"/>
            <w:sz w:val="24"/>
            <w:szCs w:val="24"/>
          </w:rPr>
          <w:fldChar w:fldCharType="end"/>
        </w:r>
      </w:p>
    </w:sdtContent>
  </w:sdt>
  <w:p w14:paraId="0D81C265" w14:textId="77777777" w:rsidR="00CF5250" w:rsidRDefault="00CF5250">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B86B57"/>
    <w:multiLevelType w:val="hybridMultilevel"/>
    <w:tmpl w:val="12D25940"/>
    <w:lvl w:ilvl="0" w:tplc="A8181B56">
      <w:start w:val="2"/>
      <w:numFmt w:val="bullet"/>
      <w:lvlText w:val="–"/>
      <w:lvlJc w:val="left"/>
      <w:pPr>
        <w:ind w:left="927" w:hanging="360"/>
      </w:pPr>
      <w:rPr>
        <w:rFonts w:ascii="Times New Roman" w:eastAsia="Times New Roman" w:hAnsi="Times New Roman" w:cs="Times New Roman" w:hint="default"/>
      </w:rPr>
    </w:lvl>
    <w:lvl w:ilvl="1" w:tplc="04270003" w:tentative="1">
      <w:start w:val="1"/>
      <w:numFmt w:val="bullet"/>
      <w:lvlText w:val="o"/>
      <w:lvlJc w:val="left"/>
      <w:pPr>
        <w:ind w:left="1647" w:hanging="360"/>
      </w:pPr>
      <w:rPr>
        <w:rFonts w:ascii="Courier New" w:hAnsi="Courier New" w:cs="Courier New" w:hint="default"/>
      </w:rPr>
    </w:lvl>
    <w:lvl w:ilvl="2" w:tplc="04270005" w:tentative="1">
      <w:start w:val="1"/>
      <w:numFmt w:val="bullet"/>
      <w:lvlText w:val=""/>
      <w:lvlJc w:val="left"/>
      <w:pPr>
        <w:ind w:left="2367" w:hanging="360"/>
      </w:pPr>
      <w:rPr>
        <w:rFonts w:ascii="Wingdings" w:hAnsi="Wingdings" w:hint="default"/>
      </w:rPr>
    </w:lvl>
    <w:lvl w:ilvl="3" w:tplc="04270001" w:tentative="1">
      <w:start w:val="1"/>
      <w:numFmt w:val="bullet"/>
      <w:lvlText w:val=""/>
      <w:lvlJc w:val="left"/>
      <w:pPr>
        <w:ind w:left="3087" w:hanging="360"/>
      </w:pPr>
      <w:rPr>
        <w:rFonts w:ascii="Symbol" w:hAnsi="Symbol" w:hint="default"/>
      </w:rPr>
    </w:lvl>
    <w:lvl w:ilvl="4" w:tplc="04270003" w:tentative="1">
      <w:start w:val="1"/>
      <w:numFmt w:val="bullet"/>
      <w:lvlText w:val="o"/>
      <w:lvlJc w:val="left"/>
      <w:pPr>
        <w:ind w:left="3807" w:hanging="360"/>
      </w:pPr>
      <w:rPr>
        <w:rFonts w:ascii="Courier New" w:hAnsi="Courier New" w:cs="Courier New" w:hint="default"/>
      </w:rPr>
    </w:lvl>
    <w:lvl w:ilvl="5" w:tplc="04270005" w:tentative="1">
      <w:start w:val="1"/>
      <w:numFmt w:val="bullet"/>
      <w:lvlText w:val=""/>
      <w:lvlJc w:val="left"/>
      <w:pPr>
        <w:ind w:left="4527" w:hanging="360"/>
      </w:pPr>
      <w:rPr>
        <w:rFonts w:ascii="Wingdings" w:hAnsi="Wingdings" w:hint="default"/>
      </w:rPr>
    </w:lvl>
    <w:lvl w:ilvl="6" w:tplc="04270001" w:tentative="1">
      <w:start w:val="1"/>
      <w:numFmt w:val="bullet"/>
      <w:lvlText w:val=""/>
      <w:lvlJc w:val="left"/>
      <w:pPr>
        <w:ind w:left="5247" w:hanging="360"/>
      </w:pPr>
      <w:rPr>
        <w:rFonts w:ascii="Symbol" w:hAnsi="Symbol" w:hint="default"/>
      </w:rPr>
    </w:lvl>
    <w:lvl w:ilvl="7" w:tplc="04270003" w:tentative="1">
      <w:start w:val="1"/>
      <w:numFmt w:val="bullet"/>
      <w:lvlText w:val="o"/>
      <w:lvlJc w:val="left"/>
      <w:pPr>
        <w:ind w:left="5967" w:hanging="360"/>
      </w:pPr>
      <w:rPr>
        <w:rFonts w:ascii="Courier New" w:hAnsi="Courier New" w:cs="Courier New" w:hint="default"/>
      </w:rPr>
    </w:lvl>
    <w:lvl w:ilvl="8" w:tplc="04270005" w:tentative="1">
      <w:start w:val="1"/>
      <w:numFmt w:val="bullet"/>
      <w:lvlText w:val=""/>
      <w:lvlJc w:val="left"/>
      <w:pPr>
        <w:ind w:left="6687" w:hanging="360"/>
      </w:pPr>
      <w:rPr>
        <w:rFonts w:ascii="Wingdings" w:hAnsi="Wingdings" w:hint="default"/>
      </w:rPr>
    </w:lvl>
  </w:abstractNum>
  <w:abstractNum w:abstractNumId="1" w15:restartNumberingAfterBreak="0">
    <w:nsid w:val="278A1BA9"/>
    <w:multiLevelType w:val="hybridMultilevel"/>
    <w:tmpl w:val="DBA291A2"/>
    <w:lvl w:ilvl="0" w:tplc="73B4277A">
      <w:start w:val="7"/>
      <w:numFmt w:val="decimal"/>
      <w:lvlText w:val="%1."/>
      <w:lvlJc w:val="left"/>
      <w:pPr>
        <w:ind w:left="3763" w:hanging="360"/>
      </w:pPr>
      <w:rPr>
        <w:rFonts w:hint="default"/>
      </w:rPr>
    </w:lvl>
    <w:lvl w:ilvl="1" w:tplc="04270019">
      <w:start w:val="1"/>
      <w:numFmt w:val="lowerLetter"/>
      <w:lvlText w:val="%2."/>
      <w:lvlJc w:val="left"/>
      <w:pPr>
        <w:ind w:left="4483" w:hanging="360"/>
      </w:pPr>
    </w:lvl>
    <w:lvl w:ilvl="2" w:tplc="0427001B" w:tentative="1">
      <w:start w:val="1"/>
      <w:numFmt w:val="lowerRoman"/>
      <w:lvlText w:val="%3."/>
      <w:lvlJc w:val="right"/>
      <w:pPr>
        <w:ind w:left="5203" w:hanging="180"/>
      </w:pPr>
    </w:lvl>
    <w:lvl w:ilvl="3" w:tplc="0427000F" w:tentative="1">
      <w:start w:val="1"/>
      <w:numFmt w:val="decimal"/>
      <w:lvlText w:val="%4."/>
      <w:lvlJc w:val="left"/>
      <w:pPr>
        <w:ind w:left="5923" w:hanging="360"/>
      </w:pPr>
    </w:lvl>
    <w:lvl w:ilvl="4" w:tplc="04270019" w:tentative="1">
      <w:start w:val="1"/>
      <w:numFmt w:val="lowerLetter"/>
      <w:lvlText w:val="%5."/>
      <w:lvlJc w:val="left"/>
      <w:pPr>
        <w:ind w:left="6643" w:hanging="360"/>
      </w:pPr>
    </w:lvl>
    <w:lvl w:ilvl="5" w:tplc="0427001B" w:tentative="1">
      <w:start w:val="1"/>
      <w:numFmt w:val="lowerRoman"/>
      <w:lvlText w:val="%6."/>
      <w:lvlJc w:val="right"/>
      <w:pPr>
        <w:ind w:left="7363" w:hanging="180"/>
      </w:pPr>
    </w:lvl>
    <w:lvl w:ilvl="6" w:tplc="0427000F" w:tentative="1">
      <w:start w:val="1"/>
      <w:numFmt w:val="decimal"/>
      <w:lvlText w:val="%7."/>
      <w:lvlJc w:val="left"/>
      <w:pPr>
        <w:ind w:left="8083" w:hanging="360"/>
      </w:pPr>
    </w:lvl>
    <w:lvl w:ilvl="7" w:tplc="04270019" w:tentative="1">
      <w:start w:val="1"/>
      <w:numFmt w:val="lowerLetter"/>
      <w:lvlText w:val="%8."/>
      <w:lvlJc w:val="left"/>
      <w:pPr>
        <w:ind w:left="8803" w:hanging="360"/>
      </w:pPr>
    </w:lvl>
    <w:lvl w:ilvl="8" w:tplc="0427001B" w:tentative="1">
      <w:start w:val="1"/>
      <w:numFmt w:val="lowerRoman"/>
      <w:lvlText w:val="%9."/>
      <w:lvlJc w:val="right"/>
      <w:pPr>
        <w:ind w:left="9523" w:hanging="180"/>
      </w:pPr>
    </w:lvl>
  </w:abstractNum>
  <w:abstractNum w:abstractNumId="2" w15:restartNumberingAfterBreak="0">
    <w:nsid w:val="309A42F0"/>
    <w:multiLevelType w:val="multilevel"/>
    <w:tmpl w:val="7EC49498"/>
    <w:lvl w:ilvl="0">
      <w:start w:val="1"/>
      <w:numFmt w:val="decimal"/>
      <w:lvlText w:val="%1."/>
      <w:lvlJc w:val="left"/>
      <w:pPr>
        <w:ind w:left="3883" w:hanging="480"/>
      </w:pPr>
      <w:rPr>
        <w:rFonts w:hint="default"/>
        <w:b/>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6D466B0C"/>
    <w:multiLevelType w:val="multilevel"/>
    <w:tmpl w:val="0D70C930"/>
    <w:lvl w:ilvl="0">
      <w:start w:val="9"/>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8966" w:hanging="720"/>
      </w:pPr>
      <w:rPr>
        <w:rFonts w:hint="default"/>
      </w:rPr>
    </w:lvl>
    <w:lvl w:ilvl="3">
      <w:start w:val="1"/>
      <w:numFmt w:val="decimal"/>
      <w:lvlText w:val="%1.%2.%3.%4."/>
      <w:lvlJc w:val="left"/>
      <w:pPr>
        <w:ind w:left="13089" w:hanging="720"/>
      </w:pPr>
      <w:rPr>
        <w:rFonts w:hint="default"/>
      </w:rPr>
    </w:lvl>
    <w:lvl w:ilvl="4">
      <w:start w:val="1"/>
      <w:numFmt w:val="decimal"/>
      <w:lvlText w:val="%1.%2.%3.%4.%5."/>
      <w:lvlJc w:val="left"/>
      <w:pPr>
        <w:ind w:left="17572" w:hanging="1080"/>
      </w:pPr>
      <w:rPr>
        <w:rFonts w:hint="default"/>
      </w:rPr>
    </w:lvl>
    <w:lvl w:ilvl="5">
      <w:start w:val="1"/>
      <w:numFmt w:val="decimal"/>
      <w:lvlText w:val="%1.%2.%3.%4.%5.%6."/>
      <w:lvlJc w:val="left"/>
      <w:pPr>
        <w:ind w:left="21695" w:hanging="1080"/>
      </w:pPr>
      <w:rPr>
        <w:rFonts w:hint="default"/>
      </w:rPr>
    </w:lvl>
    <w:lvl w:ilvl="6">
      <w:start w:val="1"/>
      <w:numFmt w:val="decimal"/>
      <w:lvlText w:val="%1.%2.%3.%4.%5.%6.%7."/>
      <w:lvlJc w:val="left"/>
      <w:pPr>
        <w:ind w:left="26178" w:hanging="1440"/>
      </w:pPr>
      <w:rPr>
        <w:rFonts w:hint="default"/>
      </w:rPr>
    </w:lvl>
    <w:lvl w:ilvl="7">
      <w:start w:val="1"/>
      <w:numFmt w:val="decimal"/>
      <w:lvlText w:val="%1.%2.%3.%4.%5.%6.%7.%8."/>
      <w:lvlJc w:val="left"/>
      <w:pPr>
        <w:ind w:left="30301" w:hanging="1440"/>
      </w:pPr>
      <w:rPr>
        <w:rFonts w:hint="default"/>
      </w:rPr>
    </w:lvl>
    <w:lvl w:ilvl="8">
      <w:start w:val="1"/>
      <w:numFmt w:val="decimal"/>
      <w:lvlText w:val="%1.%2.%3.%4.%5.%6.%7.%8.%9."/>
      <w:lvlJc w:val="left"/>
      <w:pPr>
        <w:ind w:left="-30752" w:hanging="1800"/>
      </w:pPr>
      <w:rPr>
        <w:rFonts w:hint="default"/>
      </w:rPr>
    </w:lvl>
  </w:abstractNum>
  <w:num w:numId="1">
    <w:abstractNumId w:val="2"/>
  </w:num>
  <w:num w:numId="2">
    <w:abstractNumId w:val="1"/>
  </w:num>
  <w:num w:numId="3">
    <w:abstractNumId w:val="3"/>
  </w:num>
  <w:num w:numId="4">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Vita Daukšienė">
    <w15:presenceInfo w15:providerId="AD" w15:userId="S::Vita.Dauksiene@vlk.lt::2b2379e4-22d8-41de-aaed-20b98026cb4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trackRevisions/>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566F"/>
    <w:rsid w:val="0000266A"/>
    <w:rsid w:val="000066EE"/>
    <w:rsid w:val="00013DA8"/>
    <w:rsid w:val="00022E40"/>
    <w:rsid w:val="000401DF"/>
    <w:rsid w:val="00041181"/>
    <w:rsid w:val="0004697E"/>
    <w:rsid w:val="00047F87"/>
    <w:rsid w:val="00051B3B"/>
    <w:rsid w:val="0006254F"/>
    <w:rsid w:val="00062A51"/>
    <w:rsid w:val="00096350"/>
    <w:rsid w:val="000A1137"/>
    <w:rsid w:val="000A1647"/>
    <w:rsid w:val="000B2E57"/>
    <w:rsid w:val="000C5123"/>
    <w:rsid w:val="000F7DCD"/>
    <w:rsid w:val="001102FF"/>
    <w:rsid w:val="0011725D"/>
    <w:rsid w:val="0013448A"/>
    <w:rsid w:val="00134CA3"/>
    <w:rsid w:val="00136754"/>
    <w:rsid w:val="001401A1"/>
    <w:rsid w:val="0014403C"/>
    <w:rsid w:val="001527CE"/>
    <w:rsid w:val="00155469"/>
    <w:rsid w:val="001808BC"/>
    <w:rsid w:val="001811E8"/>
    <w:rsid w:val="00182118"/>
    <w:rsid w:val="00193CB2"/>
    <w:rsid w:val="00196EF4"/>
    <w:rsid w:val="001B4062"/>
    <w:rsid w:val="001B7C57"/>
    <w:rsid w:val="001D3D15"/>
    <w:rsid w:val="001D4193"/>
    <w:rsid w:val="001E2575"/>
    <w:rsid w:val="001E25A6"/>
    <w:rsid w:val="002031BE"/>
    <w:rsid w:val="00203C1B"/>
    <w:rsid w:val="002129F5"/>
    <w:rsid w:val="002140C7"/>
    <w:rsid w:val="00216258"/>
    <w:rsid w:val="00223C3F"/>
    <w:rsid w:val="00224E85"/>
    <w:rsid w:val="00231D0A"/>
    <w:rsid w:val="00237843"/>
    <w:rsid w:val="00274B95"/>
    <w:rsid w:val="0029137E"/>
    <w:rsid w:val="002A0475"/>
    <w:rsid w:val="002A223A"/>
    <w:rsid w:val="002A6171"/>
    <w:rsid w:val="002B45A0"/>
    <w:rsid w:val="002D198D"/>
    <w:rsid w:val="002D26A7"/>
    <w:rsid w:val="002E3608"/>
    <w:rsid w:val="002F320D"/>
    <w:rsid w:val="0030384D"/>
    <w:rsid w:val="003206B0"/>
    <w:rsid w:val="0032374A"/>
    <w:rsid w:val="0032500D"/>
    <w:rsid w:val="00333F6D"/>
    <w:rsid w:val="00354DAE"/>
    <w:rsid w:val="00371CD1"/>
    <w:rsid w:val="003904F9"/>
    <w:rsid w:val="00392CBC"/>
    <w:rsid w:val="00395755"/>
    <w:rsid w:val="003A5362"/>
    <w:rsid w:val="003B5869"/>
    <w:rsid w:val="003B5F10"/>
    <w:rsid w:val="003D0B29"/>
    <w:rsid w:val="003D1EF9"/>
    <w:rsid w:val="003F2C68"/>
    <w:rsid w:val="00401DCD"/>
    <w:rsid w:val="00407961"/>
    <w:rsid w:val="00432CDF"/>
    <w:rsid w:val="004348DC"/>
    <w:rsid w:val="005003B1"/>
    <w:rsid w:val="00510882"/>
    <w:rsid w:val="00524DF5"/>
    <w:rsid w:val="00526B85"/>
    <w:rsid w:val="00526C74"/>
    <w:rsid w:val="00527FA9"/>
    <w:rsid w:val="00535EFF"/>
    <w:rsid w:val="00540E3D"/>
    <w:rsid w:val="00543540"/>
    <w:rsid w:val="00551E62"/>
    <w:rsid w:val="0056406C"/>
    <w:rsid w:val="00582256"/>
    <w:rsid w:val="0058418E"/>
    <w:rsid w:val="0059186A"/>
    <w:rsid w:val="00592DD6"/>
    <w:rsid w:val="00593847"/>
    <w:rsid w:val="005B4E69"/>
    <w:rsid w:val="005B7678"/>
    <w:rsid w:val="005D02B7"/>
    <w:rsid w:val="005D566F"/>
    <w:rsid w:val="005D5DE2"/>
    <w:rsid w:val="005E4C56"/>
    <w:rsid w:val="00604A58"/>
    <w:rsid w:val="0061595E"/>
    <w:rsid w:val="006224C6"/>
    <w:rsid w:val="00622F50"/>
    <w:rsid w:val="00631531"/>
    <w:rsid w:val="00631D62"/>
    <w:rsid w:val="0063602A"/>
    <w:rsid w:val="00642741"/>
    <w:rsid w:val="00646D36"/>
    <w:rsid w:val="0064737A"/>
    <w:rsid w:val="00647473"/>
    <w:rsid w:val="00651090"/>
    <w:rsid w:val="00664508"/>
    <w:rsid w:val="00671B6F"/>
    <w:rsid w:val="00686AE9"/>
    <w:rsid w:val="00694FF1"/>
    <w:rsid w:val="006B065C"/>
    <w:rsid w:val="006C3445"/>
    <w:rsid w:val="006C41E4"/>
    <w:rsid w:val="006E0F7E"/>
    <w:rsid w:val="006F035D"/>
    <w:rsid w:val="00707544"/>
    <w:rsid w:val="00721DF8"/>
    <w:rsid w:val="00724B77"/>
    <w:rsid w:val="0073162B"/>
    <w:rsid w:val="00751533"/>
    <w:rsid w:val="007756C5"/>
    <w:rsid w:val="00782605"/>
    <w:rsid w:val="00792282"/>
    <w:rsid w:val="007A08D9"/>
    <w:rsid w:val="007A3C29"/>
    <w:rsid w:val="007A76B1"/>
    <w:rsid w:val="007B0B22"/>
    <w:rsid w:val="007C433B"/>
    <w:rsid w:val="00805B6A"/>
    <w:rsid w:val="00820042"/>
    <w:rsid w:val="0082172F"/>
    <w:rsid w:val="00827AFD"/>
    <w:rsid w:val="0083249D"/>
    <w:rsid w:val="00840F04"/>
    <w:rsid w:val="008629F4"/>
    <w:rsid w:val="00880ABA"/>
    <w:rsid w:val="008B0E4C"/>
    <w:rsid w:val="008B1523"/>
    <w:rsid w:val="008B52E1"/>
    <w:rsid w:val="008C3479"/>
    <w:rsid w:val="008C56A8"/>
    <w:rsid w:val="008C6C4C"/>
    <w:rsid w:val="008D3C69"/>
    <w:rsid w:val="008D7DAF"/>
    <w:rsid w:val="008F225E"/>
    <w:rsid w:val="008F72CE"/>
    <w:rsid w:val="0090642A"/>
    <w:rsid w:val="0091070F"/>
    <w:rsid w:val="00914EC9"/>
    <w:rsid w:val="009331FD"/>
    <w:rsid w:val="00934A45"/>
    <w:rsid w:val="009422E6"/>
    <w:rsid w:val="0094396C"/>
    <w:rsid w:val="0094574F"/>
    <w:rsid w:val="00945DD6"/>
    <w:rsid w:val="00952A13"/>
    <w:rsid w:val="0095619D"/>
    <w:rsid w:val="009625C8"/>
    <w:rsid w:val="00966091"/>
    <w:rsid w:val="00971C6E"/>
    <w:rsid w:val="00995926"/>
    <w:rsid w:val="009A1E62"/>
    <w:rsid w:val="009A6133"/>
    <w:rsid w:val="009F013B"/>
    <w:rsid w:val="009F0A91"/>
    <w:rsid w:val="00A04780"/>
    <w:rsid w:val="00A0649B"/>
    <w:rsid w:val="00A24A00"/>
    <w:rsid w:val="00A435A0"/>
    <w:rsid w:val="00A45BC1"/>
    <w:rsid w:val="00A57C3A"/>
    <w:rsid w:val="00A70004"/>
    <w:rsid w:val="00A73001"/>
    <w:rsid w:val="00A77146"/>
    <w:rsid w:val="00A96D99"/>
    <w:rsid w:val="00AB7020"/>
    <w:rsid w:val="00AE57A9"/>
    <w:rsid w:val="00AE7696"/>
    <w:rsid w:val="00B44162"/>
    <w:rsid w:val="00B47498"/>
    <w:rsid w:val="00B502E8"/>
    <w:rsid w:val="00B57260"/>
    <w:rsid w:val="00B62092"/>
    <w:rsid w:val="00B64577"/>
    <w:rsid w:val="00B65831"/>
    <w:rsid w:val="00B667A1"/>
    <w:rsid w:val="00B7250C"/>
    <w:rsid w:val="00B75C17"/>
    <w:rsid w:val="00B80CC1"/>
    <w:rsid w:val="00B90EA0"/>
    <w:rsid w:val="00BA096B"/>
    <w:rsid w:val="00BA25DD"/>
    <w:rsid w:val="00BB5D8D"/>
    <w:rsid w:val="00BE20E3"/>
    <w:rsid w:val="00BE7396"/>
    <w:rsid w:val="00BF4609"/>
    <w:rsid w:val="00C05B17"/>
    <w:rsid w:val="00C33F75"/>
    <w:rsid w:val="00C37EA4"/>
    <w:rsid w:val="00C41EA1"/>
    <w:rsid w:val="00C41FFF"/>
    <w:rsid w:val="00C44413"/>
    <w:rsid w:val="00C536E0"/>
    <w:rsid w:val="00C5755B"/>
    <w:rsid w:val="00C65BA6"/>
    <w:rsid w:val="00C80F56"/>
    <w:rsid w:val="00C823ED"/>
    <w:rsid w:val="00CB1512"/>
    <w:rsid w:val="00CB2A39"/>
    <w:rsid w:val="00CC2ECB"/>
    <w:rsid w:val="00CD43F6"/>
    <w:rsid w:val="00CF5250"/>
    <w:rsid w:val="00CF5618"/>
    <w:rsid w:val="00CF6EDC"/>
    <w:rsid w:val="00D14FC4"/>
    <w:rsid w:val="00D15FA8"/>
    <w:rsid w:val="00D25383"/>
    <w:rsid w:val="00D4387B"/>
    <w:rsid w:val="00D44D4A"/>
    <w:rsid w:val="00D46AF9"/>
    <w:rsid w:val="00D51A43"/>
    <w:rsid w:val="00D5317D"/>
    <w:rsid w:val="00D60E91"/>
    <w:rsid w:val="00D81A22"/>
    <w:rsid w:val="00DA66BD"/>
    <w:rsid w:val="00DD1481"/>
    <w:rsid w:val="00DE2947"/>
    <w:rsid w:val="00DE74FB"/>
    <w:rsid w:val="00DF0C4A"/>
    <w:rsid w:val="00DF1F10"/>
    <w:rsid w:val="00DF300C"/>
    <w:rsid w:val="00E1045A"/>
    <w:rsid w:val="00E207C9"/>
    <w:rsid w:val="00E31CEF"/>
    <w:rsid w:val="00E32BA2"/>
    <w:rsid w:val="00E457F4"/>
    <w:rsid w:val="00E56192"/>
    <w:rsid w:val="00E76A3A"/>
    <w:rsid w:val="00EC052B"/>
    <w:rsid w:val="00ED279F"/>
    <w:rsid w:val="00EE108B"/>
    <w:rsid w:val="00EE28FD"/>
    <w:rsid w:val="00EF59CB"/>
    <w:rsid w:val="00F05C5D"/>
    <w:rsid w:val="00F06726"/>
    <w:rsid w:val="00F07D57"/>
    <w:rsid w:val="00F13827"/>
    <w:rsid w:val="00F238E0"/>
    <w:rsid w:val="00F25EA1"/>
    <w:rsid w:val="00F32764"/>
    <w:rsid w:val="00F37E3C"/>
    <w:rsid w:val="00F5020A"/>
    <w:rsid w:val="00F7607E"/>
    <w:rsid w:val="00F8244E"/>
    <w:rsid w:val="00FA7397"/>
    <w:rsid w:val="00FB1882"/>
    <w:rsid w:val="00FB7EA2"/>
    <w:rsid w:val="00FD3524"/>
    <w:rsid w:val="00FD73B7"/>
    <w:rsid w:val="00FE72B1"/>
    <w:rsid w:val="00FF32D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A5AE41"/>
  <w15:docId w15:val="{C1DD33D9-8A12-423C-A681-BAC37E857E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3A5362"/>
    <w:pPr>
      <w:ind w:left="720"/>
      <w:contextualSpacing/>
    </w:pPr>
  </w:style>
  <w:style w:type="paragraph" w:styleId="Antrats">
    <w:name w:val="header"/>
    <w:basedOn w:val="prastasis"/>
    <w:link w:val="AntratsDiagrama"/>
    <w:uiPriority w:val="99"/>
    <w:unhideWhenUsed/>
    <w:rsid w:val="00C44413"/>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C44413"/>
  </w:style>
  <w:style w:type="paragraph" w:styleId="Porat">
    <w:name w:val="footer"/>
    <w:basedOn w:val="prastasis"/>
    <w:link w:val="PoratDiagrama"/>
    <w:uiPriority w:val="99"/>
    <w:unhideWhenUsed/>
    <w:rsid w:val="00C44413"/>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C44413"/>
  </w:style>
  <w:style w:type="paragraph" w:styleId="Debesliotekstas">
    <w:name w:val="Balloon Text"/>
    <w:basedOn w:val="prastasis"/>
    <w:link w:val="DebesliotekstasDiagrama"/>
    <w:uiPriority w:val="99"/>
    <w:semiHidden/>
    <w:unhideWhenUsed/>
    <w:rsid w:val="00432CDF"/>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432CDF"/>
    <w:rPr>
      <w:rFonts w:ascii="Segoe UI" w:hAnsi="Segoe UI" w:cs="Segoe UI"/>
      <w:sz w:val="18"/>
      <w:szCs w:val="18"/>
    </w:rPr>
  </w:style>
  <w:style w:type="character" w:styleId="Hipersaitas">
    <w:name w:val="Hyperlink"/>
    <w:basedOn w:val="Numatytasispastraiposriftas"/>
    <w:uiPriority w:val="99"/>
    <w:unhideWhenUsed/>
    <w:rsid w:val="00F05C5D"/>
    <w:rPr>
      <w:color w:val="0000FF" w:themeColor="hyperlink"/>
      <w:u w:val="single"/>
    </w:rPr>
  </w:style>
  <w:style w:type="character" w:styleId="Neapdorotaspaminjimas">
    <w:name w:val="Unresolved Mention"/>
    <w:basedOn w:val="Numatytasispastraiposriftas"/>
    <w:uiPriority w:val="99"/>
    <w:semiHidden/>
    <w:unhideWhenUsed/>
    <w:rsid w:val="00F05C5D"/>
    <w:rPr>
      <w:color w:val="605E5C"/>
      <w:shd w:val="clear" w:color="auto" w:fill="E1DFDD"/>
    </w:rPr>
  </w:style>
  <w:style w:type="character" w:styleId="Komentaronuoroda">
    <w:name w:val="annotation reference"/>
    <w:basedOn w:val="Numatytasispastraiposriftas"/>
    <w:uiPriority w:val="99"/>
    <w:semiHidden/>
    <w:unhideWhenUsed/>
    <w:rsid w:val="001D4193"/>
    <w:rPr>
      <w:sz w:val="16"/>
      <w:szCs w:val="16"/>
    </w:rPr>
  </w:style>
  <w:style w:type="paragraph" w:styleId="Komentarotekstas">
    <w:name w:val="annotation text"/>
    <w:basedOn w:val="prastasis"/>
    <w:link w:val="KomentarotekstasDiagrama"/>
    <w:uiPriority w:val="99"/>
    <w:semiHidden/>
    <w:unhideWhenUsed/>
    <w:rsid w:val="001D4193"/>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1D4193"/>
    <w:rPr>
      <w:sz w:val="20"/>
      <w:szCs w:val="20"/>
    </w:rPr>
  </w:style>
  <w:style w:type="paragraph" w:styleId="Komentarotema">
    <w:name w:val="annotation subject"/>
    <w:basedOn w:val="Komentarotekstas"/>
    <w:next w:val="Komentarotekstas"/>
    <w:link w:val="KomentarotemaDiagrama"/>
    <w:uiPriority w:val="99"/>
    <w:semiHidden/>
    <w:unhideWhenUsed/>
    <w:rsid w:val="001D4193"/>
    <w:rPr>
      <w:b/>
      <w:bCs/>
    </w:rPr>
  </w:style>
  <w:style w:type="character" w:customStyle="1" w:styleId="KomentarotemaDiagrama">
    <w:name w:val="Komentaro tema Diagrama"/>
    <w:basedOn w:val="KomentarotekstasDiagrama"/>
    <w:link w:val="Komentarotema"/>
    <w:uiPriority w:val="99"/>
    <w:semiHidden/>
    <w:rsid w:val="001D4193"/>
    <w:rPr>
      <w:b/>
      <w:bCs/>
      <w:sz w:val="20"/>
      <w:szCs w:val="20"/>
    </w:rPr>
  </w:style>
  <w:style w:type="paragraph" w:styleId="Pataisymai">
    <w:name w:val="Revision"/>
    <w:hidden/>
    <w:uiPriority w:val="99"/>
    <w:semiHidden/>
    <w:rsid w:val="001527CE"/>
    <w:pPr>
      <w:spacing w:after="0" w:line="240" w:lineRule="auto"/>
    </w:pPr>
  </w:style>
  <w:style w:type="table" w:customStyle="1" w:styleId="Lentelstinklelis1">
    <w:name w:val="Lentelės tinklelis1"/>
    <w:basedOn w:val="prastojilentel"/>
    <w:next w:val="Lentelstinklelis"/>
    <w:uiPriority w:val="59"/>
    <w:rsid w:val="00880ABA"/>
    <w:pPr>
      <w:spacing w:after="0" w:line="240" w:lineRule="auto"/>
      <w:ind w:firstLine="73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stinklelis">
    <w:name w:val="Table Grid"/>
    <w:basedOn w:val="prastojilentel"/>
    <w:uiPriority w:val="59"/>
    <w:rsid w:val="00880A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lk.l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jurate.rinkeviciene@tamro"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748C01-2BB8-4DB2-89B5-D46ED59B25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TotalTime>
  <Pages>7</Pages>
  <Words>14985</Words>
  <Characters>8543</Characters>
  <Application>Microsoft Office Word</Application>
  <DocSecurity>0</DocSecurity>
  <Lines>71</Lines>
  <Paragraphs>46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23482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Laima Rudžionienė</dc:creator>
  <cp:lastModifiedBy>Laima Rudžionienė</cp:lastModifiedBy>
  <cp:revision>10</cp:revision>
  <cp:lastPrinted>2019-04-01T05:17:00Z</cp:lastPrinted>
  <dcterms:created xsi:type="dcterms:W3CDTF">2021-08-04T09:55:00Z</dcterms:created>
  <dcterms:modified xsi:type="dcterms:W3CDTF">2021-08-05T08:15:00Z</dcterms:modified>
</cp:coreProperties>
</file>